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1F47CB" w14:textId="3E4CAAF0" w:rsidR="004B4164" w:rsidRPr="008C2FB4" w:rsidRDefault="00F97B2F" w:rsidP="00BB01E2">
      <w:pPr>
        <w:pStyle w:val="AnnexNoTitle"/>
        <w:jc w:val="right"/>
        <w:rPr>
          <w:b w:val="0"/>
          <w:lang w:val="en-GB"/>
        </w:rPr>
      </w:pPr>
      <w:bookmarkStart w:id="0" w:name="_GoBack"/>
      <w:bookmarkEnd w:id="0"/>
      <w:r>
        <w:rPr>
          <w:lang w:val="en-US"/>
        </w:rPr>
        <w:tab/>
      </w:r>
    </w:p>
    <w:p w14:paraId="6905F09E" w14:textId="4ABD6777" w:rsidR="00524437" w:rsidRPr="0037173D" w:rsidRDefault="00BD0531" w:rsidP="00BD0531">
      <w:pPr>
        <w:pStyle w:val="AnnexNoTitle"/>
        <w:rPr>
          <w:lang w:val="en-GB"/>
        </w:rPr>
      </w:pPr>
      <w:r w:rsidRPr="0037173D">
        <w:rPr>
          <w:sz w:val="32"/>
          <w:szCs w:val="32"/>
          <w:lang w:val="en-GB"/>
        </w:rPr>
        <w:t xml:space="preserve">Annex  </w:t>
      </w:r>
      <w:r w:rsidR="0084196A">
        <w:rPr>
          <w:sz w:val="32"/>
          <w:szCs w:val="32"/>
          <w:lang w:val="en-GB"/>
        </w:rPr>
        <w:t>5</w:t>
      </w:r>
      <w:r w:rsidRPr="0037173D">
        <w:rPr>
          <w:lang w:val="en-GB"/>
        </w:rPr>
        <w:br/>
      </w:r>
      <w:r w:rsidRPr="0037173D">
        <w:rPr>
          <w:lang w:val="en-GB"/>
        </w:rPr>
        <w:br/>
        <w:t>Technical characteristics of VDES</w:t>
      </w:r>
      <w:r w:rsidR="00B979C6" w:rsidRPr="0037173D">
        <w:rPr>
          <w:lang w:val="en-GB"/>
        </w:rPr>
        <w:t>-</w:t>
      </w:r>
      <w:r w:rsidR="00C8533D" w:rsidRPr="0037173D">
        <w:rPr>
          <w:lang w:val="en-GB"/>
        </w:rPr>
        <w:t xml:space="preserve">satellite </w:t>
      </w:r>
      <w:r w:rsidR="0084196A">
        <w:rPr>
          <w:lang w:val="en-GB"/>
        </w:rPr>
        <w:t>up</w:t>
      </w:r>
      <w:r w:rsidR="00C8533D" w:rsidRPr="0037173D">
        <w:rPr>
          <w:lang w:val="en-GB"/>
        </w:rPr>
        <w:t>link</w:t>
      </w:r>
      <w:r w:rsidRPr="0037173D">
        <w:rPr>
          <w:lang w:val="en-GB"/>
        </w:rPr>
        <w:br/>
        <w:t>in the maritime mobile band</w:t>
      </w:r>
      <w:r w:rsidR="000F7CE7" w:rsidRPr="0037173D">
        <w:rPr>
          <w:lang w:val="en-GB"/>
        </w:rPr>
        <w:t xml:space="preserve"> </w:t>
      </w:r>
    </w:p>
    <w:p w14:paraId="1D097F20" w14:textId="65E31868" w:rsidR="00BC754E" w:rsidRPr="0037173D" w:rsidRDefault="00002049" w:rsidP="00BC754E">
      <w:pPr>
        <w:pStyle w:val="AnnexNoTitle"/>
        <w:rPr>
          <w:b w:val="0"/>
          <w:sz w:val="24"/>
          <w:lang w:val="en-GB"/>
        </w:rPr>
      </w:pPr>
      <w:del w:id="1" w:author="Nader Alagha" w:date="2015-04-22T09:56:00Z">
        <w:r w:rsidDel="0030110E">
          <w:rPr>
            <w:b w:val="0"/>
            <w:sz w:val="24"/>
            <w:lang w:val="en-GB"/>
          </w:rPr>
          <w:delText>10</w:delText>
        </w:r>
        <w:r w:rsidR="0037173D" w:rsidDel="0030110E">
          <w:rPr>
            <w:b w:val="0"/>
            <w:sz w:val="24"/>
            <w:lang w:val="en-GB"/>
          </w:rPr>
          <w:delText xml:space="preserve"> </w:delText>
        </w:r>
      </w:del>
      <w:ins w:id="2" w:author="Nader Alagha" w:date="2015-04-22T09:56:00Z">
        <w:r w:rsidR="0030110E">
          <w:rPr>
            <w:b w:val="0"/>
            <w:sz w:val="24"/>
            <w:lang w:val="en-GB"/>
          </w:rPr>
          <w:t xml:space="preserve">22 </w:t>
        </w:r>
      </w:ins>
      <w:r w:rsidR="0037173D">
        <w:rPr>
          <w:b w:val="0"/>
          <w:sz w:val="24"/>
          <w:lang w:val="en-GB"/>
        </w:rPr>
        <w:t>April</w:t>
      </w:r>
      <w:r w:rsidR="003F0083" w:rsidRPr="0037173D">
        <w:rPr>
          <w:b w:val="0"/>
          <w:sz w:val="24"/>
          <w:lang w:val="en-GB"/>
        </w:rPr>
        <w:t xml:space="preserve"> </w:t>
      </w:r>
      <w:bookmarkStart w:id="3" w:name="_Toc440783965"/>
      <w:r w:rsidR="00665A52" w:rsidRPr="0037173D">
        <w:rPr>
          <w:b w:val="0"/>
          <w:sz w:val="24"/>
          <w:lang w:val="en-GB"/>
        </w:rPr>
        <w:t xml:space="preserve"> 201</w:t>
      </w:r>
      <w:bookmarkEnd w:id="3"/>
      <w:r w:rsidR="00BC754E" w:rsidRPr="0037173D">
        <w:rPr>
          <w:b w:val="0"/>
          <w:sz w:val="24"/>
          <w:lang w:val="en-GB"/>
        </w:rPr>
        <w:t>5</w:t>
      </w:r>
      <w:r w:rsidR="00E77964" w:rsidRPr="00E77964">
        <w:rPr>
          <w:b w:val="0"/>
          <w:sz w:val="24"/>
          <w:lang w:val="en-GB"/>
        </w:rPr>
        <w:t xml:space="preserve"> </w:t>
      </w:r>
      <w:r w:rsidR="00E77964" w:rsidRPr="0037173D">
        <w:rPr>
          <w:b w:val="0"/>
          <w:sz w:val="24"/>
          <w:lang w:val="en-GB"/>
        </w:rPr>
        <w:t>v1.</w:t>
      </w:r>
      <w:del w:id="4" w:author="Nader Alagha" w:date="2015-04-22T09:56:00Z">
        <w:r w:rsidR="0084196A" w:rsidDel="0030110E">
          <w:rPr>
            <w:b w:val="0"/>
            <w:sz w:val="24"/>
            <w:lang w:val="en-GB"/>
          </w:rPr>
          <w:delText>0</w:delText>
        </w:r>
      </w:del>
      <w:ins w:id="5" w:author="Nader Alagha" w:date="2015-04-22T09:56:00Z">
        <w:r w:rsidR="0030110E">
          <w:rPr>
            <w:b w:val="0"/>
            <w:sz w:val="24"/>
            <w:lang w:val="en-GB"/>
          </w:rPr>
          <w:t>1</w:t>
        </w:r>
      </w:ins>
    </w:p>
    <w:p w14:paraId="3CDF603A" w14:textId="00CF73E1" w:rsidR="00BC754E" w:rsidRPr="0037173D" w:rsidRDefault="00BC754E" w:rsidP="00BC754E">
      <w:pPr>
        <w:pStyle w:val="Heading1"/>
        <w:rPr>
          <w:rFonts w:eastAsiaTheme="minorEastAsia"/>
          <w:lang w:val="en-GB"/>
        </w:rPr>
      </w:pPr>
      <w:r w:rsidRPr="0037173D">
        <w:rPr>
          <w:rFonts w:eastAsiaTheme="minorEastAsia"/>
          <w:lang w:val="en-GB"/>
        </w:rPr>
        <w:t xml:space="preserve">1. </w:t>
      </w:r>
      <w:r w:rsidR="00665A52" w:rsidRPr="0037173D">
        <w:rPr>
          <w:rFonts w:eastAsiaTheme="minorEastAsia"/>
          <w:lang w:val="en-GB"/>
        </w:rPr>
        <w:t xml:space="preserve">Structure of the VDES </w:t>
      </w:r>
    </w:p>
    <w:p w14:paraId="319D36F0" w14:textId="67C94ABE" w:rsidR="00BC754E" w:rsidRPr="0037173D" w:rsidRDefault="004B4164" w:rsidP="00BC754E">
      <w:pPr>
        <w:pStyle w:val="BodyText"/>
        <w:rPr>
          <w:lang w:val="en-GB"/>
        </w:rPr>
      </w:pPr>
      <w:r w:rsidRPr="0037173D">
        <w:rPr>
          <w:lang w:val="en-GB"/>
        </w:rPr>
        <w:t xml:space="preserve">This Annex describes the characteristics of the </w:t>
      </w:r>
      <w:r w:rsidR="009D50DA" w:rsidRPr="0037173D">
        <w:rPr>
          <w:lang w:val="en-GB"/>
        </w:rPr>
        <w:t xml:space="preserve">satellite </w:t>
      </w:r>
      <w:r w:rsidR="0084196A">
        <w:rPr>
          <w:lang w:val="en-GB"/>
        </w:rPr>
        <w:t>up</w:t>
      </w:r>
      <w:r w:rsidR="009D50DA" w:rsidRPr="0037173D">
        <w:rPr>
          <w:lang w:val="en-GB"/>
        </w:rPr>
        <w:t>link of</w:t>
      </w:r>
      <w:r w:rsidRPr="0037173D">
        <w:rPr>
          <w:lang w:val="en-GB"/>
        </w:rPr>
        <w:t xml:space="preserve"> </w:t>
      </w:r>
      <w:r w:rsidR="009D50DA" w:rsidRPr="0037173D">
        <w:rPr>
          <w:lang w:val="en-GB"/>
        </w:rPr>
        <w:t xml:space="preserve">the </w:t>
      </w:r>
      <w:r w:rsidRPr="0037173D">
        <w:rPr>
          <w:lang w:val="en-GB"/>
        </w:rPr>
        <w:t>V</w:t>
      </w:r>
      <w:r w:rsidR="007B1451" w:rsidRPr="0037173D">
        <w:rPr>
          <w:lang w:val="en-GB"/>
        </w:rPr>
        <w:t>HF Data Exchange System (VDES)</w:t>
      </w:r>
      <w:r w:rsidRPr="0037173D">
        <w:rPr>
          <w:lang w:val="en-GB"/>
        </w:rPr>
        <w:t xml:space="preserve">. </w:t>
      </w:r>
    </w:p>
    <w:p w14:paraId="76D02032" w14:textId="108B159F" w:rsidR="00BC754E" w:rsidRDefault="007B1451" w:rsidP="00BC754E">
      <w:pPr>
        <w:pStyle w:val="BodyText"/>
        <w:rPr>
          <w:ins w:id="6" w:author="Nader Alagha" w:date="2015-04-22T09:54:00Z"/>
          <w:lang w:val="en-GB"/>
        </w:rPr>
      </w:pPr>
      <w:r w:rsidRPr="0037173D">
        <w:rPr>
          <w:lang w:val="en-GB"/>
        </w:rPr>
        <w:t xml:space="preserve">The following </w:t>
      </w:r>
      <w:ins w:id="7" w:author="Nader Alagha" w:date="2015-04-22T10:28:00Z">
        <w:r w:rsidR="00A8467C">
          <w:rPr>
            <w:lang w:val="en-GB"/>
          </w:rPr>
          <w:t xml:space="preserve">types of </w:t>
        </w:r>
      </w:ins>
      <w:del w:id="8" w:author="Nader Alagha" w:date="2015-04-22T10:14:00Z">
        <w:r w:rsidR="009D50DA" w:rsidRPr="0037173D" w:rsidDel="00821D4F">
          <w:rPr>
            <w:lang w:val="en-GB"/>
          </w:rPr>
          <w:delText>services</w:delText>
        </w:r>
        <w:r w:rsidRPr="0037173D" w:rsidDel="00821D4F">
          <w:rPr>
            <w:lang w:val="en-GB"/>
          </w:rPr>
          <w:delText xml:space="preserve"> </w:delText>
        </w:r>
        <w:r w:rsidR="004B4164" w:rsidRPr="0037173D" w:rsidDel="00821D4F">
          <w:rPr>
            <w:lang w:val="en-GB"/>
          </w:rPr>
          <w:delText>are described</w:delText>
        </w:r>
      </w:del>
      <w:ins w:id="9" w:author="Nader Alagha" w:date="2015-04-22T10:14:00Z">
        <w:r w:rsidR="00821D4F">
          <w:rPr>
            <w:lang w:val="en-GB"/>
          </w:rPr>
          <w:t>functionality are envisaged</w:t>
        </w:r>
      </w:ins>
      <w:r w:rsidR="004B4164" w:rsidRPr="0037173D">
        <w:rPr>
          <w:lang w:val="en-GB"/>
        </w:rPr>
        <w:t>:</w:t>
      </w:r>
    </w:p>
    <w:p w14:paraId="4406FE0E" w14:textId="39A80F23" w:rsidR="0065303E" w:rsidRDefault="0065303E">
      <w:pPr>
        <w:pStyle w:val="BodyText"/>
        <w:rPr>
          <w:ins w:id="10" w:author="Nader Alagha" w:date="2015-04-22T10:22:00Z"/>
          <w:lang w:val="en-GB"/>
        </w:rPr>
        <w:pPrChange w:id="11" w:author="Nader Alagha" w:date="2015-04-22T10:19:00Z">
          <w:pPr>
            <w:pStyle w:val="BodyText"/>
            <w:numPr>
              <w:numId w:val="18"/>
            </w:numPr>
            <w:ind w:left="780" w:hanging="360"/>
          </w:pPr>
        </w:pPrChange>
      </w:pPr>
      <w:ins w:id="12" w:author="Nader Alagha" w:date="2015-04-22T10:18:00Z">
        <w:r>
          <w:rPr>
            <w:lang w:val="en-GB"/>
          </w:rPr>
          <w:t>Two-Way:</w:t>
        </w:r>
      </w:ins>
    </w:p>
    <w:p w14:paraId="0FB1FF70" w14:textId="77777777" w:rsidR="0065303E" w:rsidRPr="0065303E" w:rsidRDefault="0065303E" w:rsidP="0065303E">
      <w:pPr>
        <w:pStyle w:val="BodyText"/>
        <w:rPr>
          <w:ins w:id="13" w:author="Nader Alagha" w:date="2015-04-22T10:22:00Z"/>
          <w:lang w:val="en-GB"/>
        </w:rPr>
      </w:pPr>
      <w:ins w:id="14" w:author="Nader Alagha" w:date="2015-04-22T10:22:00Z">
        <w:r w:rsidRPr="0065303E">
          <w:rPr>
            <w:lang w:val="en-GB"/>
          </w:rPr>
          <w:t>- Shore initiated polling of information from ships</w:t>
        </w:r>
      </w:ins>
    </w:p>
    <w:p w14:paraId="3AA12F46" w14:textId="013A2B11" w:rsidR="0065303E" w:rsidRPr="0065303E" w:rsidRDefault="0065303E" w:rsidP="0065303E">
      <w:pPr>
        <w:pStyle w:val="BodyText"/>
        <w:rPr>
          <w:ins w:id="15" w:author="Nader Alagha" w:date="2015-04-22T10:22:00Z"/>
          <w:lang w:val="en-GB"/>
        </w:rPr>
      </w:pPr>
      <w:ins w:id="16" w:author="Nader Alagha" w:date="2015-04-22T10:22:00Z">
        <w:r w:rsidRPr="0065303E">
          <w:rPr>
            <w:lang w:val="en-GB"/>
          </w:rPr>
          <w:t xml:space="preserve">- Ship initiated </w:t>
        </w:r>
      </w:ins>
      <w:ins w:id="17" w:author="Nader Alagha" w:date="2015-04-22T10:25:00Z">
        <w:r>
          <w:rPr>
            <w:lang w:val="en-GB"/>
          </w:rPr>
          <w:t>enquiry for</w:t>
        </w:r>
      </w:ins>
      <w:ins w:id="18" w:author="Nader Alagha" w:date="2015-04-22T10:22:00Z">
        <w:r w:rsidRPr="0065303E">
          <w:rPr>
            <w:lang w:val="en-GB"/>
          </w:rPr>
          <w:t xml:space="preserve"> information from shore</w:t>
        </w:r>
      </w:ins>
    </w:p>
    <w:p w14:paraId="7273CCA0" w14:textId="0BFB98C5" w:rsidR="0065303E" w:rsidRDefault="0065303E">
      <w:pPr>
        <w:pStyle w:val="BodyText"/>
        <w:rPr>
          <w:ins w:id="19" w:author="Nader Alagha" w:date="2015-04-22T10:18:00Z"/>
          <w:lang w:val="en-GB"/>
        </w:rPr>
        <w:pPrChange w:id="20" w:author="Nader Alagha" w:date="2015-04-22T10:19:00Z">
          <w:pPr>
            <w:pStyle w:val="BodyText"/>
            <w:numPr>
              <w:numId w:val="18"/>
            </w:numPr>
            <w:ind w:left="780" w:hanging="360"/>
          </w:pPr>
        </w:pPrChange>
      </w:pPr>
      <w:ins w:id="21" w:author="Nader Alagha" w:date="2015-04-22T10:22:00Z">
        <w:r w:rsidRPr="0065303E">
          <w:rPr>
            <w:lang w:val="en-GB"/>
          </w:rPr>
          <w:t>- Ship initiated data</w:t>
        </w:r>
      </w:ins>
      <w:ins w:id="22" w:author="Nader Alagha" w:date="2015-04-22T10:24:00Z">
        <w:r>
          <w:rPr>
            <w:lang w:val="en-GB"/>
          </w:rPr>
          <w:t xml:space="preserve"> </w:t>
        </w:r>
      </w:ins>
      <w:ins w:id="23" w:author="Nader Alagha" w:date="2015-04-22T10:22:00Z">
        <w:r w:rsidRPr="0065303E">
          <w:rPr>
            <w:lang w:val="en-GB"/>
          </w:rPr>
          <w:t>transfer to shore</w:t>
        </w:r>
      </w:ins>
    </w:p>
    <w:p w14:paraId="0C57D105" w14:textId="77777777" w:rsidR="0065303E" w:rsidRDefault="0065303E">
      <w:pPr>
        <w:pStyle w:val="BodyText"/>
        <w:rPr>
          <w:ins w:id="24" w:author="Nader Alagha" w:date="2015-04-22T10:21:00Z"/>
          <w:lang w:val="en-GB"/>
        </w:rPr>
        <w:pPrChange w:id="25" w:author="Nader Alagha" w:date="2015-04-22T10:21:00Z">
          <w:pPr>
            <w:pStyle w:val="BodyText"/>
            <w:numPr>
              <w:numId w:val="18"/>
            </w:numPr>
            <w:ind w:left="780" w:hanging="360"/>
          </w:pPr>
        </w:pPrChange>
      </w:pPr>
      <w:ins w:id="26" w:author="Nader Alagha" w:date="2015-04-22T10:18:00Z">
        <w:r>
          <w:rPr>
            <w:lang w:val="en-GB"/>
          </w:rPr>
          <w:t>Transmit Only</w:t>
        </w:r>
      </w:ins>
      <w:ins w:id="27" w:author="Nader Alagha" w:date="2015-04-22T10:21:00Z">
        <w:r>
          <w:rPr>
            <w:lang w:val="en-GB"/>
          </w:rPr>
          <w:t>:</w:t>
        </w:r>
      </w:ins>
    </w:p>
    <w:p w14:paraId="5A95E88B" w14:textId="3C61B8CE" w:rsidR="0065303E" w:rsidRDefault="0065303E">
      <w:pPr>
        <w:pStyle w:val="BodyText"/>
        <w:rPr>
          <w:ins w:id="28" w:author="Nader Alagha" w:date="2015-04-22T10:18:00Z"/>
          <w:lang w:val="en-GB"/>
        </w:rPr>
        <w:pPrChange w:id="29" w:author="Nader Alagha" w:date="2015-04-22T10:21:00Z">
          <w:pPr>
            <w:pStyle w:val="BodyText"/>
            <w:numPr>
              <w:numId w:val="18"/>
            </w:numPr>
            <w:ind w:left="780" w:hanging="360"/>
          </w:pPr>
        </w:pPrChange>
      </w:pPr>
      <w:ins w:id="30" w:author="Nader Alagha" w:date="2015-04-22T10:21:00Z">
        <w:r>
          <w:rPr>
            <w:lang w:val="en-GB"/>
          </w:rPr>
          <w:t xml:space="preserve"> </w:t>
        </w:r>
      </w:ins>
      <w:ins w:id="31" w:author="Nader Alagha" w:date="2015-04-22T10:22:00Z">
        <w:r w:rsidRPr="0065303E">
          <w:rPr>
            <w:lang w:val="en-GB"/>
          </w:rPr>
          <w:t>- Collection of information fr</w:t>
        </w:r>
        <w:r>
          <w:rPr>
            <w:lang w:val="en-GB"/>
          </w:rPr>
          <w:t xml:space="preserve">om transmit only VDES-terminals. This could be </w:t>
        </w:r>
      </w:ins>
      <w:ins w:id="32" w:author="Nader Alagha" w:date="2015-04-22T10:18:00Z">
        <w:r>
          <w:rPr>
            <w:lang w:val="en-GB"/>
          </w:rPr>
          <w:t>either event driven or periodic</w:t>
        </w:r>
      </w:ins>
      <w:ins w:id="33" w:author="Nader Alagha" w:date="2015-04-22T10:22:00Z">
        <w:r>
          <w:rPr>
            <w:lang w:val="en-GB"/>
          </w:rPr>
          <w:t xml:space="preserve">. </w:t>
        </w:r>
      </w:ins>
      <w:ins w:id="34" w:author="Nader Alagha" w:date="2015-04-22T10:18:00Z">
        <w:r>
          <w:rPr>
            <w:lang w:val="en-GB"/>
          </w:rPr>
          <w:t xml:space="preserve">  (only a limited time assignment and frequency allocation)</w:t>
        </w:r>
      </w:ins>
      <w:ins w:id="35" w:author="Nader Alagha" w:date="2015-04-22T10:20:00Z">
        <w:r>
          <w:rPr>
            <w:lang w:val="en-GB"/>
          </w:rPr>
          <w:t xml:space="preserve"> </w:t>
        </w:r>
      </w:ins>
    </w:p>
    <w:p w14:paraId="7685E78B" w14:textId="3A6630CE" w:rsidR="004656D3" w:rsidDel="0065303E" w:rsidRDefault="004656D3" w:rsidP="00BC754E">
      <w:pPr>
        <w:pStyle w:val="BodyText"/>
        <w:rPr>
          <w:del w:id="36" w:author="Nader Alagha" w:date="2015-04-22T10:21:00Z"/>
          <w:lang w:val="en-GB"/>
        </w:rPr>
      </w:pPr>
    </w:p>
    <w:p w14:paraId="0E875312" w14:textId="376236E0" w:rsidR="00002049" w:rsidRPr="00002049" w:rsidDel="0065303E" w:rsidRDefault="00002049" w:rsidP="00BC754E">
      <w:pPr>
        <w:pStyle w:val="ListBullet2"/>
        <w:numPr>
          <w:ilvl w:val="0"/>
          <w:numId w:val="2"/>
        </w:numPr>
        <w:rPr>
          <w:del w:id="37" w:author="Nader Alagha" w:date="2015-04-22T10:21:00Z"/>
          <w:lang w:val="en-GB"/>
        </w:rPr>
      </w:pPr>
      <w:del w:id="38" w:author="Nader Alagha" w:date="2015-04-22T10:21:00Z">
        <w:r w:rsidDel="0065303E">
          <w:rPr>
            <w:lang w:val="en-GB"/>
          </w:rPr>
          <w:delText>Ship originated</w:delText>
        </w:r>
        <w:r w:rsidRPr="0037173D" w:rsidDel="0065303E">
          <w:rPr>
            <w:lang w:val="en-GB"/>
          </w:rPr>
          <w:delText xml:space="preserve"> </w:delText>
        </w:r>
        <w:r w:rsidDel="0065303E">
          <w:rPr>
            <w:lang w:val="en-GB"/>
          </w:rPr>
          <w:delText xml:space="preserve">single </w:delText>
        </w:r>
        <w:r w:rsidRPr="0037173D" w:rsidDel="0065303E">
          <w:rPr>
            <w:lang w:val="en-GB"/>
          </w:rPr>
          <w:delText xml:space="preserve">packet data transfer </w:delText>
        </w:r>
      </w:del>
    </w:p>
    <w:p w14:paraId="441E32D8" w14:textId="78155255" w:rsidR="00665A52" w:rsidRPr="0037173D" w:rsidDel="0065303E" w:rsidRDefault="00821362" w:rsidP="007B1451">
      <w:pPr>
        <w:pStyle w:val="ListBullet2"/>
        <w:numPr>
          <w:ilvl w:val="0"/>
          <w:numId w:val="2"/>
        </w:numPr>
        <w:rPr>
          <w:del w:id="39" w:author="Nader Alagha" w:date="2015-04-22T10:21:00Z"/>
          <w:lang w:val="en-GB"/>
        </w:rPr>
      </w:pPr>
      <w:del w:id="40" w:author="Nader Alagha" w:date="2015-04-22T10:21:00Z">
        <w:r w:rsidDel="0065303E">
          <w:rPr>
            <w:lang w:val="en-GB"/>
          </w:rPr>
          <w:delText>Sh</w:delText>
        </w:r>
        <w:r w:rsidR="0084196A" w:rsidDel="0065303E">
          <w:rPr>
            <w:lang w:val="en-GB"/>
          </w:rPr>
          <w:delText>ip</w:delText>
        </w:r>
        <w:r w:rsidDel="0065303E">
          <w:rPr>
            <w:lang w:val="en-GB"/>
          </w:rPr>
          <w:delText xml:space="preserve"> originated</w:delText>
        </w:r>
        <w:r w:rsidR="007B1451" w:rsidRPr="0037173D" w:rsidDel="0065303E">
          <w:rPr>
            <w:lang w:val="en-GB"/>
          </w:rPr>
          <w:delText xml:space="preserve"> multi-packet data transfer </w:delText>
        </w:r>
      </w:del>
    </w:p>
    <w:p w14:paraId="5265A770" w14:textId="77777777" w:rsidR="00BC754E" w:rsidRPr="0037173D" w:rsidRDefault="00BC754E" w:rsidP="00BC754E">
      <w:pPr>
        <w:pStyle w:val="ListBullet2"/>
        <w:numPr>
          <w:ilvl w:val="0"/>
          <w:numId w:val="0"/>
        </w:numPr>
        <w:ind w:left="643" w:hanging="360"/>
        <w:rPr>
          <w:lang w:val="en-GB"/>
        </w:rPr>
      </w:pPr>
    </w:p>
    <w:p w14:paraId="542696FB" w14:textId="42C91FD8" w:rsidR="00BC754E" w:rsidRPr="0037173D" w:rsidRDefault="00665A52" w:rsidP="00BC754E">
      <w:pPr>
        <w:pStyle w:val="List"/>
        <w:rPr>
          <w:b/>
          <w:lang w:val="en-GB"/>
        </w:rPr>
      </w:pPr>
      <w:r w:rsidRPr="0037173D">
        <w:rPr>
          <w:b/>
          <w:lang w:val="en-GB"/>
        </w:rPr>
        <w:t>2.</w:t>
      </w:r>
      <w:r w:rsidR="00D647D8" w:rsidRPr="0037173D">
        <w:rPr>
          <w:b/>
          <w:lang w:val="en-GB"/>
        </w:rPr>
        <w:tab/>
      </w:r>
      <w:r w:rsidR="00744B23" w:rsidRPr="0037173D">
        <w:rPr>
          <w:b/>
          <w:lang w:val="en-GB"/>
        </w:rPr>
        <w:t>OSI Layer</w:t>
      </w:r>
      <w:r w:rsidR="008C2FB4">
        <w:rPr>
          <w:b/>
          <w:lang w:val="en-GB"/>
        </w:rPr>
        <w:t>s</w:t>
      </w:r>
      <w:ins w:id="41" w:author="Nader Alagha" w:date="2015-04-22T10:28:00Z">
        <w:r w:rsidR="00A8467C">
          <w:rPr>
            <w:b/>
            <w:lang w:val="en-GB"/>
          </w:rPr>
          <w:t xml:space="preserve"> (could be moved to Annex 1)</w:t>
        </w:r>
      </w:ins>
    </w:p>
    <w:p w14:paraId="73531622" w14:textId="303F48A2" w:rsidR="00BC754E" w:rsidRPr="0037173D" w:rsidRDefault="00665A52" w:rsidP="00BC754E">
      <w:pPr>
        <w:pStyle w:val="BodyText"/>
        <w:rPr>
          <w:lang w:val="en-GB"/>
        </w:rPr>
      </w:pPr>
      <w:r w:rsidRPr="0037173D">
        <w:rPr>
          <w:lang w:val="en-GB"/>
        </w:rPr>
        <w:t xml:space="preserve">This </w:t>
      </w:r>
      <w:r w:rsidR="00962519" w:rsidRPr="0037173D">
        <w:rPr>
          <w:lang w:val="en-GB"/>
        </w:rPr>
        <w:t>Annex</w:t>
      </w:r>
      <w:r w:rsidR="009D50DA" w:rsidRPr="0037173D">
        <w:rPr>
          <w:lang w:val="en-GB"/>
        </w:rPr>
        <w:t xml:space="preserve"> </w:t>
      </w:r>
      <w:r w:rsidR="00962519" w:rsidRPr="0037173D">
        <w:rPr>
          <w:lang w:val="en-GB"/>
        </w:rPr>
        <w:t>describes</w:t>
      </w:r>
      <w:r w:rsidR="009D50DA" w:rsidRPr="0037173D">
        <w:rPr>
          <w:lang w:val="en-GB"/>
        </w:rPr>
        <w:t xml:space="preserve"> </w:t>
      </w:r>
      <w:r w:rsidR="00962519" w:rsidRPr="0037173D">
        <w:rPr>
          <w:lang w:val="en-GB"/>
        </w:rPr>
        <w:t>the four lower layers of the OSI model; the</w:t>
      </w:r>
      <w:r w:rsidR="009D50DA" w:rsidRPr="0037173D">
        <w:rPr>
          <w:lang w:val="en-GB"/>
        </w:rPr>
        <w:t xml:space="preserve"> physical, </w:t>
      </w:r>
      <w:r w:rsidR="00962519" w:rsidRPr="0037173D">
        <w:rPr>
          <w:lang w:val="en-GB"/>
        </w:rPr>
        <w:t xml:space="preserve">the </w:t>
      </w:r>
      <w:r w:rsidR="009D50DA" w:rsidRPr="0037173D">
        <w:rPr>
          <w:lang w:val="en-GB"/>
        </w:rPr>
        <w:t xml:space="preserve">link, </w:t>
      </w:r>
      <w:r w:rsidR="00962519" w:rsidRPr="0037173D">
        <w:rPr>
          <w:lang w:val="en-GB"/>
        </w:rPr>
        <w:t xml:space="preserve">the </w:t>
      </w:r>
      <w:r w:rsidR="009D50DA" w:rsidRPr="0037173D">
        <w:rPr>
          <w:lang w:val="en-GB"/>
        </w:rPr>
        <w:t>network and</w:t>
      </w:r>
      <w:r w:rsidRPr="0037173D">
        <w:rPr>
          <w:lang w:val="en-GB"/>
        </w:rPr>
        <w:t xml:space="preserve"> </w:t>
      </w:r>
      <w:r w:rsidR="00962519" w:rsidRPr="0037173D">
        <w:rPr>
          <w:lang w:val="en-GB"/>
        </w:rPr>
        <w:t xml:space="preserve">the </w:t>
      </w:r>
      <w:r w:rsidRPr="0037173D">
        <w:rPr>
          <w:lang w:val="en-GB"/>
        </w:rPr>
        <w:t>transport layer</w:t>
      </w:r>
      <w:r w:rsidR="00962519" w:rsidRPr="0037173D">
        <w:rPr>
          <w:lang w:val="en-GB"/>
        </w:rPr>
        <w:t>s as shown in Figure 1.</w:t>
      </w:r>
    </w:p>
    <w:p w14:paraId="55915D49" w14:textId="77777777" w:rsidR="00665A52" w:rsidRPr="0037173D" w:rsidRDefault="00665A52" w:rsidP="00665A52">
      <w:pPr>
        <w:rPr>
          <w:lang w:val="en-GB"/>
        </w:rPr>
      </w:pPr>
    </w:p>
    <w:p w14:paraId="1A39FB3D" w14:textId="31D84799" w:rsidR="00665A52" w:rsidRPr="0037173D" w:rsidRDefault="00665A52" w:rsidP="00665A52">
      <w:pPr>
        <w:pStyle w:val="Figure"/>
        <w:rPr>
          <w:lang w:val="en-GB"/>
        </w:rPr>
      </w:pPr>
      <w:r w:rsidRPr="0037173D">
        <w:rPr>
          <w:noProof/>
          <w:lang w:val="en-IE" w:eastAsia="en-IE"/>
        </w:rPr>
        <w:drawing>
          <wp:inline distT="0" distB="0" distL="0" distR="0" wp14:anchorId="513F968B" wp14:editId="0F7F23CC">
            <wp:extent cx="1422237" cy="1820776"/>
            <wp:effectExtent l="0" t="0" r="635" b="8255"/>
            <wp:docPr id="23" name="Bild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jermbilde 2015-03-24 kl. 17.28.4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2787" cy="1821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D7555F" w14:textId="77777777" w:rsidR="00BC754E" w:rsidRPr="00E77964" w:rsidRDefault="00BC754E" w:rsidP="00BC754E">
      <w:pPr>
        <w:jc w:val="center"/>
        <w:rPr>
          <w:b/>
          <w:lang w:val="en-GB"/>
        </w:rPr>
      </w:pPr>
      <w:r w:rsidRPr="00E77964">
        <w:rPr>
          <w:b/>
          <w:lang w:val="en-GB"/>
        </w:rPr>
        <w:lastRenderedPageBreak/>
        <w:t>Figure 1. Seven layer OSI model</w:t>
      </w:r>
    </w:p>
    <w:p w14:paraId="52F2DD33" w14:textId="77777777" w:rsidR="00BC754E" w:rsidRPr="0037173D" w:rsidRDefault="00BC754E" w:rsidP="00BC754E">
      <w:pPr>
        <w:jc w:val="center"/>
        <w:rPr>
          <w:lang w:val="en-GB"/>
        </w:rPr>
      </w:pPr>
    </w:p>
    <w:p w14:paraId="45A2C11D" w14:textId="77777777" w:rsidR="00BC754E" w:rsidRPr="0037173D" w:rsidRDefault="00BC754E" w:rsidP="00BC754E">
      <w:pPr>
        <w:rPr>
          <w:lang w:val="en-GB"/>
        </w:rPr>
      </w:pPr>
    </w:p>
    <w:p w14:paraId="01076E70" w14:textId="33E16E36" w:rsidR="00BC754E" w:rsidRPr="0037173D" w:rsidRDefault="00BC754E" w:rsidP="00BC754E">
      <w:pPr>
        <w:pStyle w:val="List"/>
        <w:rPr>
          <w:lang w:val="en-GB"/>
        </w:rPr>
      </w:pPr>
      <w:r w:rsidRPr="0037173D">
        <w:rPr>
          <w:lang w:val="en-GB"/>
        </w:rPr>
        <w:t xml:space="preserve">2.1 </w:t>
      </w:r>
      <w:r w:rsidR="00EC4067" w:rsidRPr="0037173D">
        <w:rPr>
          <w:lang w:val="en-GB"/>
        </w:rPr>
        <w:tab/>
      </w:r>
      <w:r w:rsidR="00665A52" w:rsidRPr="0037173D">
        <w:rPr>
          <w:lang w:val="en-GB"/>
        </w:rPr>
        <w:t xml:space="preserve">Responsibilities of </w:t>
      </w:r>
      <w:r w:rsidR="008C2FB4">
        <w:rPr>
          <w:lang w:val="en-GB"/>
        </w:rPr>
        <w:t xml:space="preserve">the </w:t>
      </w:r>
      <w:r w:rsidR="009962ED" w:rsidRPr="0037173D">
        <w:rPr>
          <w:lang w:val="en-GB"/>
        </w:rPr>
        <w:t xml:space="preserve">OSI </w:t>
      </w:r>
      <w:r w:rsidR="008C2FB4">
        <w:rPr>
          <w:lang w:val="en-GB"/>
        </w:rPr>
        <w:t>layers for preparing VDE</w:t>
      </w:r>
      <w:r w:rsidRPr="0037173D">
        <w:rPr>
          <w:lang w:val="en-GB"/>
        </w:rPr>
        <w:t xml:space="preserve"> data for transmission</w:t>
      </w:r>
    </w:p>
    <w:p w14:paraId="4A1CD680" w14:textId="77777777" w:rsidR="00BC754E" w:rsidRPr="0037173D" w:rsidRDefault="00BC754E" w:rsidP="00BC754E">
      <w:pPr>
        <w:pStyle w:val="List"/>
        <w:rPr>
          <w:lang w:val="en-GB"/>
        </w:rPr>
      </w:pPr>
    </w:p>
    <w:p w14:paraId="53258486" w14:textId="15247F47" w:rsidR="00BC754E" w:rsidRPr="0037173D" w:rsidRDefault="00BC754E" w:rsidP="00BC754E">
      <w:pPr>
        <w:pStyle w:val="List"/>
        <w:rPr>
          <w:lang w:val="en-GB"/>
        </w:rPr>
      </w:pPr>
      <w:r w:rsidRPr="0037173D">
        <w:rPr>
          <w:lang w:val="en-GB"/>
        </w:rPr>
        <w:t xml:space="preserve">2.1.1 </w:t>
      </w:r>
      <w:r w:rsidR="00665A52" w:rsidRPr="0037173D">
        <w:rPr>
          <w:lang w:val="en-GB"/>
        </w:rPr>
        <w:t>Transport layer</w:t>
      </w:r>
    </w:p>
    <w:p w14:paraId="56310CF5" w14:textId="54298F85" w:rsidR="002679D0" w:rsidRPr="00002049" w:rsidRDefault="00EC4067" w:rsidP="00BC754E">
      <w:pPr>
        <w:pStyle w:val="List"/>
        <w:rPr>
          <w:lang w:val="en-GB"/>
        </w:rPr>
      </w:pPr>
      <w:r w:rsidRPr="0037173D">
        <w:rPr>
          <w:rFonts w:ascii="Helvetica" w:hAnsi="Helvetica" w:cs="Helvetica"/>
          <w:color w:val="1C1C1C"/>
          <w:lang w:val="en-GB"/>
        </w:rPr>
        <w:tab/>
      </w:r>
      <w:r w:rsidRPr="0037173D">
        <w:rPr>
          <w:rFonts w:ascii="Helvetica" w:hAnsi="Helvetica" w:cs="Helvetica"/>
          <w:color w:val="1C1C1C"/>
          <w:lang w:val="en-GB"/>
        </w:rPr>
        <w:tab/>
      </w:r>
      <w:r w:rsidRPr="00002049">
        <w:rPr>
          <w:lang w:val="en-GB"/>
        </w:rPr>
        <w:t>This layer ensures r</w:t>
      </w:r>
      <w:r w:rsidR="002679D0" w:rsidRPr="00002049">
        <w:rPr>
          <w:lang w:val="en-GB"/>
        </w:rPr>
        <w:t xml:space="preserve">eliable transmission of </w:t>
      </w:r>
      <w:r w:rsidRPr="00002049">
        <w:rPr>
          <w:lang w:val="en-GB"/>
        </w:rPr>
        <w:t xml:space="preserve">the </w:t>
      </w:r>
      <w:r w:rsidR="002679D0" w:rsidRPr="00002049">
        <w:rPr>
          <w:lang w:val="en-GB"/>
        </w:rPr>
        <w:t xml:space="preserve">data segments between </w:t>
      </w:r>
      <w:r w:rsidRPr="00002049">
        <w:rPr>
          <w:lang w:val="en-GB"/>
        </w:rPr>
        <w:t xml:space="preserve">a ship </w:t>
      </w:r>
      <w:r w:rsidRPr="00002049">
        <w:rPr>
          <w:lang w:val="en-GB"/>
        </w:rPr>
        <w:tab/>
        <w:t>and a satellite</w:t>
      </w:r>
      <w:r w:rsidR="002679D0" w:rsidRPr="00002049">
        <w:rPr>
          <w:lang w:val="en-GB"/>
        </w:rPr>
        <w:t xml:space="preserve">, including </w:t>
      </w:r>
      <w:hyperlink r:id="rId8" w:history="1">
        <w:r w:rsidR="002679D0" w:rsidRPr="00002049">
          <w:rPr>
            <w:lang w:val="en-GB"/>
          </w:rPr>
          <w:t>segmentation</w:t>
        </w:r>
      </w:hyperlink>
      <w:r w:rsidR="002679D0" w:rsidRPr="00002049">
        <w:rPr>
          <w:lang w:val="en-GB"/>
        </w:rPr>
        <w:t xml:space="preserve">, </w:t>
      </w:r>
      <w:hyperlink r:id="rId9" w:history="1">
        <w:r w:rsidR="002679D0" w:rsidRPr="00002049">
          <w:rPr>
            <w:lang w:val="en-GB"/>
          </w:rPr>
          <w:t>acknowledgement</w:t>
        </w:r>
      </w:hyperlink>
      <w:r w:rsidR="002679D0" w:rsidRPr="00002049">
        <w:rPr>
          <w:lang w:val="en-GB"/>
        </w:rPr>
        <w:t xml:space="preserve"> and </w:t>
      </w:r>
      <w:hyperlink r:id="rId10" w:history="1">
        <w:r w:rsidR="002679D0" w:rsidRPr="00002049">
          <w:rPr>
            <w:lang w:val="en-GB"/>
          </w:rPr>
          <w:t>multiplexing</w:t>
        </w:r>
      </w:hyperlink>
      <w:r w:rsidRPr="00002049">
        <w:rPr>
          <w:lang w:val="en-GB"/>
        </w:rPr>
        <w:t>.</w:t>
      </w:r>
    </w:p>
    <w:p w14:paraId="44D48FA5" w14:textId="77777777" w:rsidR="00EC4067" w:rsidRPr="00002049" w:rsidRDefault="00EC4067" w:rsidP="00BC754E">
      <w:pPr>
        <w:pStyle w:val="List"/>
        <w:rPr>
          <w:lang w:val="en-GB"/>
        </w:rPr>
      </w:pPr>
    </w:p>
    <w:p w14:paraId="4CD87DA3" w14:textId="32CB00DA" w:rsidR="00BC754E" w:rsidRPr="0037173D" w:rsidRDefault="00BC754E" w:rsidP="00BC754E">
      <w:pPr>
        <w:pStyle w:val="List"/>
        <w:rPr>
          <w:lang w:val="en-GB"/>
        </w:rPr>
      </w:pPr>
      <w:r w:rsidRPr="0037173D">
        <w:rPr>
          <w:lang w:val="en-GB"/>
        </w:rPr>
        <w:t xml:space="preserve">2.1.2 </w:t>
      </w:r>
      <w:r w:rsidR="00665A52" w:rsidRPr="0037173D">
        <w:rPr>
          <w:lang w:val="en-GB"/>
        </w:rPr>
        <w:t>Network layer</w:t>
      </w:r>
    </w:p>
    <w:p w14:paraId="64D47FA0" w14:textId="26351D4F" w:rsidR="00BC754E" w:rsidRPr="0037173D" w:rsidRDefault="00EC4067" w:rsidP="00BC754E">
      <w:pPr>
        <w:pStyle w:val="ListContinue2"/>
        <w:rPr>
          <w:lang w:val="en-GB"/>
        </w:rPr>
      </w:pPr>
      <w:r w:rsidRPr="0037173D">
        <w:rPr>
          <w:lang w:val="en-GB"/>
        </w:rPr>
        <w:tab/>
        <w:t xml:space="preserve">This </w:t>
      </w:r>
      <w:r w:rsidR="00665A52" w:rsidRPr="0037173D">
        <w:rPr>
          <w:lang w:val="en-GB"/>
        </w:rPr>
        <w:t xml:space="preserve">layer is responsible for the management of priority assignments of </w:t>
      </w:r>
      <w:r w:rsidRPr="0037173D">
        <w:rPr>
          <w:lang w:val="en-GB"/>
        </w:rPr>
        <w:tab/>
      </w:r>
      <w:r w:rsidR="00665A52" w:rsidRPr="0037173D">
        <w:rPr>
          <w:lang w:val="en-GB"/>
        </w:rPr>
        <w:t xml:space="preserve">messages, distribution of transmission packets between channels, and </w:t>
      </w:r>
      <w:r w:rsidR="00BC754E" w:rsidRPr="0037173D">
        <w:rPr>
          <w:lang w:val="en-GB"/>
        </w:rPr>
        <w:t xml:space="preserve">data link </w:t>
      </w:r>
      <w:r w:rsidRPr="0037173D">
        <w:rPr>
          <w:lang w:val="en-GB"/>
        </w:rPr>
        <w:tab/>
      </w:r>
      <w:r w:rsidR="00BC754E" w:rsidRPr="0037173D">
        <w:rPr>
          <w:lang w:val="en-GB"/>
        </w:rPr>
        <w:t>congestion resolution.</w:t>
      </w:r>
    </w:p>
    <w:p w14:paraId="3D56C9B4" w14:textId="77777777" w:rsidR="00BC754E" w:rsidRPr="0037173D" w:rsidRDefault="00BC754E" w:rsidP="00BC754E">
      <w:pPr>
        <w:pStyle w:val="List"/>
        <w:rPr>
          <w:lang w:val="en-GB"/>
        </w:rPr>
      </w:pPr>
    </w:p>
    <w:p w14:paraId="2FE36ED0" w14:textId="4730FC95" w:rsidR="00BC754E" w:rsidRPr="0037173D" w:rsidRDefault="00BC754E" w:rsidP="00BC754E">
      <w:pPr>
        <w:pStyle w:val="List"/>
        <w:rPr>
          <w:lang w:val="en-GB"/>
        </w:rPr>
      </w:pPr>
      <w:r w:rsidRPr="0037173D">
        <w:rPr>
          <w:lang w:val="en-GB"/>
        </w:rPr>
        <w:t xml:space="preserve">2.1.3 </w:t>
      </w:r>
      <w:r w:rsidR="00665A52" w:rsidRPr="0037173D">
        <w:rPr>
          <w:lang w:val="en-GB"/>
        </w:rPr>
        <w:t>Link layer</w:t>
      </w:r>
      <w:r w:rsidRPr="0037173D">
        <w:rPr>
          <w:lang w:val="en-GB"/>
        </w:rPr>
        <w:t xml:space="preserve"> </w:t>
      </w:r>
    </w:p>
    <w:p w14:paraId="3EA280DD" w14:textId="75D1FAC0" w:rsidR="002679D0" w:rsidRPr="0037173D" w:rsidRDefault="00EC4067" w:rsidP="00BC754E">
      <w:pPr>
        <w:pStyle w:val="List"/>
        <w:rPr>
          <w:lang w:val="en-GB"/>
        </w:rPr>
      </w:pPr>
      <w:r w:rsidRPr="0037173D">
        <w:rPr>
          <w:lang w:val="en-GB"/>
        </w:rPr>
        <w:tab/>
      </w:r>
      <w:r w:rsidRPr="0037173D">
        <w:rPr>
          <w:lang w:val="en-GB"/>
        </w:rPr>
        <w:tab/>
        <w:t>This layer ensures r</w:t>
      </w:r>
      <w:r w:rsidR="002679D0" w:rsidRPr="0037173D">
        <w:rPr>
          <w:lang w:val="en-GB"/>
        </w:rPr>
        <w:t xml:space="preserve">eliable transmission of data frames between </w:t>
      </w:r>
      <w:r w:rsidRPr="0037173D">
        <w:rPr>
          <w:lang w:val="en-GB"/>
        </w:rPr>
        <w:t xml:space="preserve">a satellite and </w:t>
      </w:r>
      <w:r w:rsidRPr="0037173D">
        <w:rPr>
          <w:lang w:val="en-GB"/>
        </w:rPr>
        <w:tab/>
        <w:t>a ship.</w:t>
      </w:r>
    </w:p>
    <w:p w14:paraId="4CDA806E" w14:textId="77777777" w:rsidR="00EC4067" w:rsidRPr="0037173D" w:rsidRDefault="00841403" w:rsidP="00EC4067">
      <w:pPr>
        <w:pStyle w:val="List"/>
        <w:rPr>
          <w:lang w:val="en-GB"/>
        </w:rPr>
      </w:pPr>
      <w:r w:rsidRPr="0037173D">
        <w:rPr>
          <w:lang w:val="en-GB"/>
        </w:rPr>
        <w:tab/>
      </w:r>
      <w:r w:rsidR="00EC4067" w:rsidRPr="0037173D">
        <w:rPr>
          <w:lang w:val="en-GB"/>
        </w:rPr>
        <w:tab/>
      </w:r>
      <w:r w:rsidR="00665A52" w:rsidRPr="0037173D">
        <w:rPr>
          <w:lang w:val="en-GB"/>
        </w:rPr>
        <w:t>The link layer is divided into three sub-layers with the following tasks:</w:t>
      </w:r>
    </w:p>
    <w:p w14:paraId="7934D77C" w14:textId="77777777" w:rsidR="00EC4067" w:rsidRPr="0037173D" w:rsidRDefault="00EC4067" w:rsidP="00EC4067">
      <w:pPr>
        <w:pStyle w:val="List"/>
        <w:rPr>
          <w:lang w:val="en-GB"/>
        </w:rPr>
      </w:pPr>
    </w:p>
    <w:p w14:paraId="585E07A8" w14:textId="757DE130" w:rsidR="00BC754E" w:rsidRPr="0037173D" w:rsidRDefault="00BC754E" w:rsidP="00EC4067">
      <w:pPr>
        <w:pStyle w:val="List"/>
        <w:rPr>
          <w:lang w:val="en-GB"/>
        </w:rPr>
      </w:pPr>
      <w:r w:rsidRPr="0037173D">
        <w:rPr>
          <w:lang w:val="en-GB"/>
        </w:rPr>
        <w:t>2.1</w:t>
      </w:r>
      <w:r w:rsidR="00665A52" w:rsidRPr="0037173D">
        <w:rPr>
          <w:lang w:val="en-GB"/>
        </w:rPr>
        <w:t>.3.1</w:t>
      </w:r>
      <w:r w:rsidR="00665A52" w:rsidRPr="0037173D">
        <w:rPr>
          <w:lang w:val="en-GB"/>
        </w:rPr>
        <w:tab/>
        <w:t>Link management entity</w:t>
      </w:r>
    </w:p>
    <w:p w14:paraId="6A460CE3" w14:textId="53BCF179" w:rsidR="00BC754E" w:rsidRPr="0037173D" w:rsidRDefault="0037173D" w:rsidP="00BC754E">
      <w:pPr>
        <w:pStyle w:val="List3"/>
        <w:rPr>
          <w:lang w:val="en-GB"/>
        </w:rPr>
      </w:pPr>
      <w:r w:rsidRPr="0037173D">
        <w:rPr>
          <w:lang w:val="en-GB"/>
        </w:rPr>
        <w:tab/>
      </w:r>
      <w:r w:rsidR="00665A52" w:rsidRPr="0037173D">
        <w:rPr>
          <w:lang w:val="en-GB"/>
        </w:rPr>
        <w:t xml:space="preserve">Assemble </w:t>
      </w:r>
      <w:r w:rsidR="00EC4067" w:rsidRPr="0037173D">
        <w:rPr>
          <w:lang w:val="en-GB"/>
        </w:rPr>
        <w:t xml:space="preserve">unique word, format header, pilot tones, </w:t>
      </w:r>
      <w:r w:rsidR="008C2FB4">
        <w:rPr>
          <w:lang w:val="en-GB"/>
        </w:rPr>
        <w:t>subframe</w:t>
      </w:r>
      <w:r w:rsidR="00EC4067" w:rsidRPr="0037173D">
        <w:rPr>
          <w:lang w:val="en-GB"/>
        </w:rPr>
        <w:t xml:space="preserve"> headers and VDE</w:t>
      </w:r>
      <w:r w:rsidR="008C2FB4">
        <w:rPr>
          <w:lang w:val="en-GB"/>
        </w:rPr>
        <w:t>S</w:t>
      </w:r>
      <w:r w:rsidR="00665A52" w:rsidRPr="0037173D">
        <w:rPr>
          <w:lang w:val="en-GB"/>
        </w:rPr>
        <w:t xml:space="preserve"> message bits</w:t>
      </w:r>
      <w:r w:rsidR="00EC4067" w:rsidRPr="0037173D">
        <w:rPr>
          <w:lang w:val="en-GB"/>
        </w:rPr>
        <w:t xml:space="preserve"> into packets.</w:t>
      </w:r>
    </w:p>
    <w:p w14:paraId="74DD8F82" w14:textId="072040A3" w:rsidR="00EC4067" w:rsidRPr="0037173D" w:rsidRDefault="00EC4067" w:rsidP="00BC754E">
      <w:pPr>
        <w:pStyle w:val="List3"/>
        <w:rPr>
          <w:lang w:val="en-GB"/>
        </w:rPr>
      </w:pPr>
      <w:r w:rsidRPr="0037173D">
        <w:rPr>
          <w:lang w:val="en-GB"/>
        </w:rPr>
        <w:tab/>
      </w:r>
    </w:p>
    <w:p w14:paraId="6EE184F9" w14:textId="5C243A4D" w:rsidR="00BC754E" w:rsidRPr="0037173D" w:rsidRDefault="00BC754E" w:rsidP="00EC4067">
      <w:pPr>
        <w:pStyle w:val="List"/>
        <w:rPr>
          <w:lang w:val="en-GB"/>
        </w:rPr>
      </w:pPr>
      <w:r w:rsidRPr="0037173D">
        <w:rPr>
          <w:lang w:val="en-GB"/>
        </w:rPr>
        <w:t>2.1</w:t>
      </w:r>
      <w:r w:rsidR="00665A52" w:rsidRPr="0037173D">
        <w:rPr>
          <w:lang w:val="en-GB"/>
        </w:rPr>
        <w:t>.3.2</w:t>
      </w:r>
      <w:r w:rsidR="00665A52" w:rsidRPr="0037173D">
        <w:rPr>
          <w:lang w:val="en-GB"/>
        </w:rPr>
        <w:tab/>
        <w:t>Data link services</w:t>
      </w:r>
    </w:p>
    <w:p w14:paraId="762A5C1E" w14:textId="329E4955" w:rsidR="00BC754E" w:rsidRPr="0037173D" w:rsidRDefault="00EC4067" w:rsidP="00EC4067">
      <w:pPr>
        <w:pStyle w:val="List"/>
        <w:rPr>
          <w:lang w:val="en-GB"/>
        </w:rPr>
      </w:pPr>
      <w:r w:rsidRPr="0037173D">
        <w:rPr>
          <w:lang w:val="en-GB"/>
        </w:rPr>
        <w:tab/>
      </w:r>
      <w:r w:rsidRPr="0037173D">
        <w:rPr>
          <w:lang w:val="en-GB"/>
        </w:rPr>
        <w:tab/>
        <w:t>Appl</w:t>
      </w:r>
      <w:r w:rsidR="0037173D" w:rsidRPr="0037173D">
        <w:rPr>
          <w:lang w:val="en-GB"/>
        </w:rPr>
        <w:t xml:space="preserve">ies </w:t>
      </w:r>
      <w:r w:rsidRPr="0037173D">
        <w:rPr>
          <w:lang w:val="en-GB"/>
        </w:rPr>
        <w:t>bit stuffing, calculate</w:t>
      </w:r>
      <w:r w:rsidR="0037173D" w:rsidRPr="0037173D">
        <w:rPr>
          <w:lang w:val="en-GB"/>
        </w:rPr>
        <w:t>s</w:t>
      </w:r>
      <w:r w:rsidRPr="0037173D">
        <w:rPr>
          <w:lang w:val="en-GB"/>
        </w:rPr>
        <w:t xml:space="preserve"> and add</w:t>
      </w:r>
      <w:r w:rsidR="0037173D" w:rsidRPr="0037173D">
        <w:rPr>
          <w:lang w:val="en-GB"/>
        </w:rPr>
        <w:t xml:space="preserve">s CRC check sum and completes the </w:t>
      </w:r>
      <w:r w:rsidR="0037173D" w:rsidRPr="0037173D">
        <w:rPr>
          <w:lang w:val="en-GB"/>
        </w:rPr>
        <w:tab/>
        <w:t>subframe</w:t>
      </w:r>
      <w:r w:rsidR="008C2FB4">
        <w:rPr>
          <w:lang w:val="en-GB"/>
        </w:rPr>
        <w:t>/packet</w:t>
      </w:r>
      <w:r w:rsidR="0037173D" w:rsidRPr="0037173D">
        <w:rPr>
          <w:lang w:val="en-GB"/>
        </w:rPr>
        <w:t xml:space="preserve">. </w:t>
      </w:r>
    </w:p>
    <w:p w14:paraId="5EDDC2E4" w14:textId="2148AF1E" w:rsidR="00EC4067" w:rsidRPr="0037173D" w:rsidRDefault="00EC4067" w:rsidP="00EC4067">
      <w:pPr>
        <w:pStyle w:val="List"/>
        <w:rPr>
          <w:lang w:val="en-GB"/>
        </w:rPr>
      </w:pPr>
      <w:r w:rsidRPr="0037173D">
        <w:rPr>
          <w:lang w:val="en-GB"/>
        </w:rPr>
        <w:tab/>
      </w:r>
      <w:r w:rsidRPr="0037173D">
        <w:rPr>
          <w:lang w:val="en-GB"/>
        </w:rPr>
        <w:tab/>
      </w:r>
    </w:p>
    <w:p w14:paraId="760D656D" w14:textId="5BA62A3D" w:rsidR="00BC754E" w:rsidRPr="0037173D" w:rsidRDefault="00BC754E" w:rsidP="00EC4067">
      <w:pPr>
        <w:pStyle w:val="List"/>
        <w:rPr>
          <w:lang w:val="en-GB"/>
        </w:rPr>
      </w:pPr>
      <w:r w:rsidRPr="0037173D">
        <w:rPr>
          <w:lang w:val="en-GB"/>
        </w:rPr>
        <w:t>2.1</w:t>
      </w:r>
      <w:r w:rsidR="00841403" w:rsidRPr="0037173D">
        <w:rPr>
          <w:lang w:val="en-GB"/>
        </w:rPr>
        <w:t xml:space="preserve">.3.3 </w:t>
      </w:r>
      <w:r w:rsidR="00665A52" w:rsidRPr="0037173D">
        <w:rPr>
          <w:lang w:val="en-GB"/>
        </w:rPr>
        <w:t xml:space="preserve">Media </w:t>
      </w:r>
      <w:r w:rsidR="009944B9">
        <w:rPr>
          <w:lang w:val="en-GB"/>
        </w:rPr>
        <w:t>A</w:t>
      </w:r>
      <w:r w:rsidR="00665A52" w:rsidRPr="0037173D">
        <w:rPr>
          <w:lang w:val="en-GB"/>
        </w:rPr>
        <w:t xml:space="preserve">ccess </w:t>
      </w:r>
      <w:r w:rsidR="009944B9">
        <w:rPr>
          <w:lang w:val="en-GB"/>
        </w:rPr>
        <w:t>C</w:t>
      </w:r>
      <w:r w:rsidR="00665A52" w:rsidRPr="0037173D">
        <w:rPr>
          <w:lang w:val="en-GB"/>
        </w:rPr>
        <w:t xml:space="preserve">ontrol </w:t>
      </w:r>
      <w:r w:rsidR="0037173D" w:rsidRPr="0037173D">
        <w:rPr>
          <w:lang w:val="en-GB"/>
        </w:rPr>
        <w:tab/>
      </w:r>
    </w:p>
    <w:p w14:paraId="3BD1F776" w14:textId="4CCB02B8" w:rsidR="00BC754E" w:rsidRPr="0037173D" w:rsidRDefault="0037173D" w:rsidP="0037173D">
      <w:pPr>
        <w:pStyle w:val="List"/>
        <w:rPr>
          <w:lang w:val="en-GB"/>
        </w:rPr>
      </w:pPr>
      <w:r w:rsidRPr="0037173D">
        <w:rPr>
          <w:lang w:val="en-GB"/>
        </w:rPr>
        <w:tab/>
      </w:r>
      <w:r w:rsidRPr="0037173D">
        <w:rPr>
          <w:lang w:val="en-GB"/>
        </w:rPr>
        <w:tab/>
      </w:r>
      <w:r w:rsidR="00EC4067" w:rsidRPr="0037173D">
        <w:rPr>
          <w:lang w:val="en-GB"/>
        </w:rPr>
        <w:t xml:space="preserve">Provides </w:t>
      </w:r>
      <w:r w:rsidR="00665A52" w:rsidRPr="0037173D">
        <w:rPr>
          <w:lang w:val="en-GB"/>
        </w:rPr>
        <w:t>method</w:t>
      </w:r>
      <w:r w:rsidR="00EC4067" w:rsidRPr="0037173D">
        <w:rPr>
          <w:lang w:val="en-GB"/>
        </w:rPr>
        <w:t>s</w:t>
      </w:r>
      <w:r w:rsidR="00665A52" w:rsidRPr="0037173D">
        <w:rPr>
          <w:lang w:val="en-GB"/>
        </w:rPr>
        <w:t xml:space="preserve"> for granting </w:t>
      </w:r>
      <w:r w:rsidR="00EC4067" w:rsidRPr="0037173D">
        <w:rPr>
          <w:lang w:val="en-GB"/>
        </w:rPr>
        <w:t xml:space="preserve">data transfer </w:t>
      </w:r>
      <w:r w:rsidR="00665A52" w:rsidRPr="0037173D">
        <w:rPr>
          <w:lang w:val="en-GB"/>
        </w:rPr>
        <w:t>access</w:t>
      </w:r>
      <w:r w:rsidR="00EC4067" w:rsidRPr="0037173D">
        <w:rPr>
          <w:lang w:val="en-GB"/>
        </w:rPr>
        <w:t>.  Both random acces</w:t>
      </w:r>
      <w:r w:rsidRPr="0037173D">
        <w:rPr>
          <w:lang w:val="en-GB"/>
        </w:rPr>
        <w:t xml:space="preserve">s and </w:t>
      </w:r>
      <w:r w:rsidRPr="0037173D">
        <w:rPr>
          <w:lang w:val="en-GB"/>
        </w:rPr>
        <w:tab/>
      </w:r>
      <w:r w:rsidR="008C2FB4">
        <w:rPr>
          <w:lang w:val="en-GB"/>
        </w:rPr>
        <w:t>assigned access are used.</w:t>
      </w:r>
    </w:p>
    <w:p w14:paraId="6A943BFC" w14:textId="77777777" w:rsidR="00EC4067" w:rsidRPr="0037173D" w:rsidRDefault="00EC4067" w:rsidP="00EC4067">
      <w:pPr>
        <w:pStyle w:val="List3"/>
        <w:rPr>
          <w:lang w:val="en-GB"/>
        </w:rPr>
      </w:pPr>
    </w:p>
    <w:p w14:paraId="331DDCB8" w14:textId="6B0E32CD" w:rsidR="00841403" w:rsidRPr="0037173D" w:rsidRDefault="00BC754E" w:rsidP="00EC4067">
      <w:pPr>
        <w:pStyle w:val="List"/>
        <w:rPr>
          <w:lang w:val="en-GB"/>
        </w:rPr>
      </w:pPr>
      <w:r w:rsidRPr="0037173D">
        <w:rPr>
          <w:lang w:val="en-GB"/>
        </w:rPr>
        <w:t xml:space="preserve">2.1.4 </w:t>
      </w:r>
      <w:r w:rsidR="00665A52" w:rsidRPr="0037173D">
        <w:rPr>
          <w:lang w:val="en-GB"/>
        </w:rPr>
        <w:t>Physical layer.</w:t>
      </w:r>
    </w:p>
    <w:p w14:paraId="463E36FA" w14:textId="7440CF1A" w:rsidR="00841403" w:rsidRPr="0037173D" w:rsidRDefault="00EC4067" w:rsidP="00841403">
      <w:pPr>
        <w:pStyle w:val="ListContinue2"/>
        <w:rPr>
          <w:lang w:val="en-GB"/>
        </w:rPr>
      </w:pPr>
      <w:r w:rsidRPr="00002049">
        <w:rPr>
          <w:lang w:val="en-GB"/>
        </w:rPr>
        <w:t>This layer provides t</w:t>
      </w:r>
      <w:r w:rsidR="002679D0" w:rsidRPr="00002049">
        <w:rPr>
          <w:lang w:val="en-GB"/>
        </w:rPr>
        <w:t>ransmission and reception of raw bit streams over a physical medium</w:t>
      </w:r>
      <w:r w:rsidR="00002049">
        <w:rPr>
          <w:lang w:val="en-GB"/>
        </w:rPr>
        <w:t>.</w:t>
      </w:r>
      <w:r w:rsidR="002679D0" w:rsidRPr="00002049">
        <w:rPr>
          <w:lang w:val="en-GB"/>
        </w:rPr>
        <w:t xml:space="preserve">  </w:t>
      </w:r>
    </w:p>
    <w:p w14:paraId="51D0F5BD" w14:textId="77777777" w:rsidR="00841403" w:rsidRDefault="00841403" w:rsidP="00841403">
      <w:pPr>
        <w:pStyle w:val="ListContinue2"/>
        <w:rPr>
          <w:lang w:val="en-GB"/>
        </w:rPr>
      </w:pPr>
    </w:p>
    <w:p w14:paraId="2F8AEB08" w14:textId="77777777" w:rsidR="00C4402A" w:rsidRPr="0037173D" w:rsidRDefault="00C4402A" w:rsidP="00841403">
      <w:pPr>
        <w:pStyle w:val="ListContinue2"/>
        <w:rPr>
          <w:lang w:val="en-GB"/>
        </w:rPr>
      </w:pPr>
    </w:p>
    <w:p w14:paraId="444B0004" w14:textId="2613C722" w:rsidR="00287AD2" w:rsidRDefault="00841403" w:rsidP="00287AD2">
      <w:pPr>
        <w:pStyle w:val="List"/>
        <w:rPr>
          <w:b/>
          <w:lang w:val="en-GB"/>
        </w:rPr>
      </w:pPr>
      <w:r w:rsidRPr="0037173D">
        <w:rPr>
          <w:b/>
          <w:lang w:val="en-GB"/>
        </w:rPr>
        <w:t>3. Physical layer</w:t>
      </w:r>
      <w:r w:rsidR="00744B23" w:rsidRPr="0037173D">
        <w:rPr>
          <w:b/>
          <w:lang w:val="en-GB"/>
        </w:rPr>
        <w:t xml:space="preserve"> </w:t>
      </w:r>
      <w:ins w:id="42" w:author="Nader Alagha" w:date="2015-04-22T11:26:00Z">
        <w:r w:rsidR="003A45E7">
          <w:rPr>
            <w:b/>
            <w:lang w:val="en-GB"/>
          </w:rPr>
          <w:t xml:space="preserve"> (Only in Annex 4</w:t>
        </w:r>
      </w:ins>
      <w:ins w:id="43" w:author="Nader Alagha" w:date="2015-04-22T11:27:00Z">
        <w:r w:rsidR="003A45E7">
          <w:rPr>
            <w:b/>
            <w:lang w:val="en-GB"/>
          </w:rPr>
          <w:t>, to be removed from here</w:t>
        </w:r>
      </w:ins>
      <w:ins w:id="44" w:author="Nader Alagha" w:date="2015-04-22T11:26:00Z">
        <w:r w:rsidR="003A45E7">
          <w:rPr>
            <w:b/>
            <w:lang w:val="en-GB"/>
          </w:rPr>
          <w:t>)</w:t>
        </w:r>
      </w:ins>
    </w:p>
    <w:p w14:paraId="7F676453" w14:textId="77777777" w:rsidR="00C4402A" w:rsidRPr="0037173D" w:rsidRDefault="00C4402A" w:rsidP="00287AD2">
      <w:pPr>
        <w:pStyle w:val="List"/>
        <w:rPr>
          <w:b/>
          <w:lang w:val="en-GB"/>
        </w:rPr>
      </w:pPr>
    </w:p>
    <w:p w14:paraId="2F8FA93B" w14:textId="3D3DCA33" w:rsidR="00287AD2" w:rsidRPr="0037173D" w:rsidRDefault="00287AD2" w:rsidP="00287AD2">
      <w:pPr>
        <w:pStyle w:val="List"/>
        <w:rPr>
          <w:lang w:val="en-GB"/>
        </w:rPr>
      </w:pPr>
      <w:r w:rsidRPr="00C4402A">
        <w:rPr>
          <w:lang w:val="en-GB"/>
        </w:rPr>
        <w:t>3.1</w:t>
      </w:r>
      <w:r w:rsidRPr="0037173D">
        <w:rPr>
          <w:b/>
          <w:lang w:val="en-GB"/>
        </w:rPr>
        <w:t xml:space="preserve"> </w:t>
      </w:r>
      <w:r w:rsidR="00962519" w:rsidRPr="0037173D">
        <w:rPr>
          <w:lang w:val="en-GB"/>
        </w:rPr>
        <w:t>Range  (min</w:t>
      </w:r>
      <w:r w:rsidR="00EC4067" w:rsidRPr="0037173D">
        <w:rPr>
          <w:lang w:val="en-GB"/>
        </w:rPr>
        <w:t>imum</w:t>
      </w:r>
      <w:r w:rsidR="00962519" w:rsidRPr="0037173D">
        <w:rPr>
          <w:lang w:val="en-GB"/>
        </w:rPr>
        <w:t xml:space="preserve"> and max</w:t>
      </w:r>
      <w:r w:rsidR="00EC4067" w:rsidRPr="0037173D">
        <w:rPr>
          <w:lang w:val="en-GB"/>
        </w:rPr>
        <w:t>imum</w:t>
      </w:r>
      <w:r w:rsidR="00962519" w:rsidRPr="0037173D">
        <w:rPr>
          <w:lang w:val="en-GB"/>
        </w:rPr>
        <w:t>)</w:t>
      </w:r>
    </w:p>
    <w:p w14:paraId="07BDBDFE" w14:textId="77777777" w:rsidR="00EC4067" w:rsidRPr="0037173D" w:rsidRDefault="00287AD2" w:rsidP="00287AD2">
      <w:pPr>
        <w:pStyle w:val="List"/>
        <w:rPr>
          <w:lang w:val="en-GB"/>
        </w:rPr>
      </w:pPr>
      <w:r w:rsidRPr="0037173D">
        <w:rPr>
          <w:lang w:val="en-GB"/>
        </w:rPr>
        <w:tab/>
      </w:r>
      <w:r w:rsidR="00962519" w:rsidRPr="0037173D">
        <w:rPr>
          <w:lang w:val="en-GB"/>
        </w:rPr>
        <w:t>The orbit height determines the satellite range</w:t>
      </w:r>
      <w:r w:rsidR="00EC4067" w:rsidRPr="0037173D">
        <w:rPr>
          <w:lang w:val="en-GB"/>
        </w:rPr>
        <w:t xml:space="preserve"> variations</w:t>
      </w:r>
      <w:r w:rsidR="00962519" w:rsidRPr="0037173D">
        <w:rPr>
          <w:lang w:val="en-GB"/>
        </w:rPr>
        <w:t>. For a</w:t>
      </w:r>
      <w:r w:rsidRPr="0037173D">
        <w:rPr>
          <w:lang w:val="en-GB"/>
        </w:rPr>
        <w:t xml:space="preserve"> 600 km </w:t>
      </w:r>
      <w:r w:rsidR="00EC4067" w:rsidRPr="0037173D">
        <w:rPr>
          <w:lang w:val="en-GB"/>
        </w:rPr>
        <w:t>LEO</w:t>
      </w:r>
      <w:r w:rsidRPr="0037173D">
        <w:rPr>
          <w:lang w:val="en-GB"/>
        </w:rPr>
        <w:t xml:space="preserve"> the maximum range </w:t>
      </w:r>
      <w:r w:rsidR="00962519" w:rsidRPr="0037173D">
        <w:rPr>
          <w:lang w:val="en-GB"/>
        </w:rPr>
        <w:t>is 2830 km. The minimum range is the orbit height.</w:t>
      </w:r>
      <w:r w:rsidR="00EC4067" w:rsidRPr="0037173D">
        <w:rPr>
          <w:lang w:val="en-GB"/>
        </w:rPr>
        <w:t xml:space="preserve"> </w:t>
      </w:r>
    </w:p>
    <w:p w14:paraId="78B674BB" w14:textId="37B7B09D" w:rsidR="00287AD2" w:rsidRDefault="00EC4067" w:rsidP="00287AD2">
      <w:pPr>
        <w:pStyle w:val="List"/>
        <w:rPr>
          <w:lang w:val="en-GB"/>
        </w:rPr>
      </w:pPr>
      <w:r w:rsidRPr="0037173D">
        <w:rPr>
          <w:lang w:val="en-GB"/>
        </w:rPr>
        <w:tab/>
      </w:r>
      <w:r w:rsidR="00962519" w:rsidRPr="0037173D">
        <w:rPr>
          <w:lang w:val="en-GB"/>
        </w:rPr>
        <w:t>For timing purposes a maximum range of 3000 km shall be used. The minimum range shall be 300 km.</w:t>
      </w:r>
      <w:r w:rsidRPr="0037173D">
        <w:rPr>
          <w:lang w:val="en-GB"/>
        </w:rPr>
        <w:t xml:space="preserve"> </w:t>
      </w:r>
      <w:r w:rsidR="00962519" w:rsidRPr="0037173D">
        <w:rPr>
          <w:lang w:val="en-GB"/>
        </w:rPr>
        <w:t xml:space="preserve">The path delay will therefore vary from 10 </w:t>
      </w:r>
      <w:r w:rsidR="009B7BC8">
        <w:rPr>
          <w:lang w:val="en-GB"/>
        </w:rPr>
        <w:t>ms to 1 ms, a variation of 9 ms as shown in Figure 2.</w:t>
      </w:r>
    </w:p>
    <w:p w14:paraId="7419AFC8" w14:textId="77777777" w:rsidR="00670AB2" w:rsidRDefault="00670AB2" w:rsidP="00287AD2">
      <w:pPr>
        <w:pStyle w:val="List"/>
        <w:rPr>
          <w:lang w:val="en-GB"/>
        </w:rPr>
      </w:pPr>
      <w:r>
        <w:rPr>
          <w:lang w:val="en-GB"/>
        </w:rPr>
        <w:t xml:space="preserve"> </w:t>
      </w:r>
      <w:r>
        <w:rPr>
          <w:lang w:val="en-GB"/>
        </w:rPr>
        <w:tab/>
      </w:r>
    </w:p>
    <w:p w14:paraId="02A9E86C" w14:textId="06EC4BA5" w:rsidR="00670AB2" w:rsidRPr="00670AB2" w:rsidRDefault="00670AB2" w:rsidP="00287AD2">
      <w:pPr>
        <w:pStyle w:val="List"/>
        <w:rPr>
          <w:i/>
          <w:lang w:val="en-GB"/>
        </w:rPr>
      </w:pPr>
      <w:r>
        <w:rPr>
          <w:lang w:val="en-GB"/>
        </w:rPr>
        <w:tab/>
      </w:r>
      <w:r w:rsidRPr="00670AB2">
        <w:rPr>
          <w:i/>
          <w:lang w:val="en-GB"/>
        </w:rPr>
        <w:t>Need to consider higher orbits</w:t>
      </w:r>
    </w:p>
    <w:p w14:paraId="0AC19579" w14:textId="77777777" w:rsidR="009944B9" w:rsidRDefault="009944B9" w:rsidP="00287AD2">
      <w:pPr>
        <w:pStyle w:val="List"/>
        <w:rPr>
          <w:lang w:val="en-GB"/>
        </w:rPr>
      </w:pPr>
    </w:p>
    <w:p w14:paraId="24F081DF" w14:textId="780FE073" w:rsidR="009944B9" w:rsidRPr="0037173D" w:rsidRDefault="009B7BC8" w:rsidP="009944B9">
      <w:pPr>
        <w:pStyle w:val="ListParagraph"/>
        <w:ind w:left="820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IE" w:eastAsia="en-IE"/>
        </w:rPr>
        <w:lastRenderedPageBreak/>
        <w:drawing>
          <wp:inline distT="0" distB="0" distL="0" distR="0" wp14:anchorId="14229D7B" wp14:editId="48D40D73">
            <wp:extent cx="5756910" cy="2592070"/>
            <wp:effectExtent l="0" t="0" r="8890" b="0"/>
            <wp:docPr id="226" name="Bilde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jermbilde 2015-04-08 kl. 23.04.45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592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B30BAC" w14:textId="77777777" w:rsidR="009944B9" w:rsidRPr="0037173D" w:rsidRDefault="009944B9" w:rsidP="009944B9">
      <w:pPr>
        <w:pStyle w:val="ListParagraph"/>
        <w:ind w:left="820"/>
        <w:rPr>
          <w:rFonts w:ascii="Arial" w:hAnsi="Arial" w:cs="Arial"/>
          <w:lang w:val="en-GB"/>
        </w:rPr>
      </w:pPr>
    </w:p>
    <w:p w14:paraId="24D3A026" w14:textId="0833658B" w:rsidR="009944B9" w:rsidRDefault="009944B9" w:rsidP="009944B9">
      <w:pPr>
        <w:pStyle w:val="ListParagraph"/>
        <w:ind w:left="820"/>
        <w:jc w:val="center"/>
        <w:rPr>
          <w:b/>
          <w:lang w:val="en-GB"/>
        </w:rPr>
      </w:pPr>
      <w:r w:rsidRPr="00E77964">
        <w:rPr>
          <w:b/>
          <w:lang w:val="en-GB"/>
        </w:rPr>
        <w:t xml:space="preserve">Figure </w:t>
      </w:r>
      <w:r w:rsidR="009B7BC8" w:rsidRPr="00E77964">
        <w:rPr>
          <w:b/>
          <w:lang w:val="en-GB"/>
        </w:rPr>
        <w:t>2</w:t>
      </w:r>
      <w:r w:rsidRPr="00E77964">
        <w:rPr>
          <w:b/>
          <w:lang w:val="en-GB"/>
        </w:rPr>
        <w:t xml:space="preserve">. </w:t>
      </w:r>
      <w:r w:rsidR="009B7BC8" w:rsidRPr="00E77964">
        <w:rPr>
          <w:b/>
          <w:lang w:val="en-GB"/>
        </w:rPr>
        <w:t>Downlink and uplink</w:t>
      </w:r>
      <w:r w:rsidRPr="00E77964">
        <w:rPr>
          <w:b/>
          <w:lang w:val="en-GB"/>
        </w:rPr>
        <w:t xml:space="preserve"> slot timing</w:t>
      </w:r>
    </w:p>
    <w:p w14:paraId="3D433D65" w14:textId="77777777" w:rsidR="0080716A" w:rsidRPr="00C33A83" w:rsidRDefault="0080716A" w:rsidP="0080716A">
      <w:pPr>
        <w:pStyle w:val="ListParagraph"/>
        <w:ind w:left="1520"/>
        <w:jc w:val="center"/>
        <w:rPr>
          <w:lang w:val="en-GB"/>
        </w:rPr>
      </w:pPr>
      <w:r w:rsidRPr="00C33A83">
        <w:rPr>
          <w:lang w:val="en-GB"/>
        </w:rPr>
        <w:t>(Source: Haugli, Space Norway)</w:t>
      </w:r>
    </w:p>
    <w:p w14:paraId="3F900592" w14:textId="77777777" w:rsidR="009944B9" w:rsidRPr="0037173D" w:rsidRDefault="009944B9" w:rsidP="00287AD2">
      <w:pPr>
        <w:pStyle w:val="List"/>
        <w:rPr>
          <w:lang w:val="en-GB"/>
        </w:rPr>
      </w:pPr>
    </w:p>
    <w:p w14:paraId="14C8693A" w14:textId="77777777" w:rsidR="00287AD2" w:rsidRPr="0037173D" w:rsidRDefault="00287AD2" w:rsidP="00287AD2">
      <w:pPr>
        <w:pStyle w:val="List"/>
        <w:rPr>
          <w:lang w:val="en-GB"/>
        </w:rPr>
      </w:pPr>
    </w:p>
    <w:p w14:paraId="2C55E522" w14:textId="77777777" w:rsidR="000619DE" w:rsidRPr="0037173D" w:rsidRDefault="002C78B2" w:rsidP="00287AD2">
      <w:pPr>
        <w:pStyle w:val="List"/>
        <w:rPr>
          <w:lang w:val="en-GB"/>
        </w:rPr>
      </w:pPr>
      <w:r w:rsidRPr="0037173D">
        <w:rPr>
          <w:lang w:val="en-GB"/>
        </w:rPr>
        <w:t>3.</w:t>
      </w:r>
      <w:r w:rsidR="00287AD2" w:rsidRPr="0037173D">
        <w:rPr>
          <w:lang w:val="en-GB"/>
        </w:rPr>
        <w:t xml:space="preserve">2 </w:t>
      </w:r>
      <w:r w:rsidR="000619DE" w:rsidRPr="0037173D">
        <w:rPr>
          <w:lang w:val="en-GB"/>
        </w:rPr>
        <w:t>Frequency error</w:t>
      </w:r>
    </w:p>
    <w:p w14:paraId="3E06833E" w14:textId="2B0FA9B4" w:rsidR="00287AD2" w:rsidRPr="0037173D" w:rsidRDefault="000619DE" w:rsidP="00287AD2">
      <w:pPr>
        <w:pStyle w:val="List"/>
        <w:rPr>
          <w:lang w:val="en-GB"/>
        </w:rPr>
      </w:pPr>
      <w:r w:rsidRPr="0037173D">
        <w:rPr>
          <w:lang w:val="en-GB"/>
        </w:rPr>
        <w:tab/>
        <w:t>The frequency error is the sum of the s</w:t>
      </w:r>
      <w:r w:rsidR="002C78B2" w:rsidRPr="0037173D">
        <w:rPr>
          <w:lang w:val="en-GB"/>
        </w:rPr>
        <w:t xml:space="preserve">atellite </w:t>
      </w:r>
      <w:r w:rsidRPr="0037173D">
        <w:rPr>
          <w:lang w:val="en-GB"/>
        </w:rPr>
        <w:t xml:space="preserve">transmission frequency error and </w:t>
      </w:r>
      <w:r w:rsidR="002C78B2" w:rsidRPr="0037173D">
        <w:rPr>
          <w:lang w:val="en-GB"/>
        </w:rPr>
        <w:t>Doppler</w:t>
      </w:r>
      <w:r w:rsidR="008C2FB4">
        <w:rPr>
          <w:lang w:val="en-GB"/>
        </w:rPr>
        <w:t>. The transmit</w:t>
      </w:r>
      <w:r w:rsidRPr="0037173D">
        <w:rPr>
          <w:lang w:val="en-GB"/>
        </w:rPr>
        <w:t xml:space="preserve"> frequency error at the satellite shall be less than 2 ppm TBC, i.e. +/- 320 Hz.</w:t>
      </w:r>
    </w:p>
    <w:p w14:paraId="77D8A32A" w14:textId="084D2C39" w:rsidR="002C78B2" w:rsidRPr="0037173D" w:rsidRDefault="00287AD2" w:rsidP="00287AD2">
      <w:pPr>
        <w:pStyle w:val="List"/>
        <w:rPr>
          <w:b/>
          <w:lang w:val="en-GB"/>
        </w:rPr>
      </w:pPr>
      <w:r w:rsidRPr="0037173D">
        <w:rPr>
          <w:lang w:val="en-GB"/>
        </w:rPr>
        <w:tab/>
      </w:r>
      <w:r w:rsidR="00091252" w:rsidRPr="0037173D">
        <w:rPr>
          <w:lang w:val="en-GB"/>
        </w:rPr>
        <w:t>A small LEO sat</w:t>
      </w:r>
      <w:r w:rsidR="000619DE" w:rsidRPr="0037173D">
        <w:rPr>
          <w:lang w:val="en-GB"/>
        </w:rPr>
        <w:t>e</w:t>
      </w:r>
      <w:r w:rsidR="00091252" w:rsidRPr="0037173D">
        <w:rPr>
          <w:lang w:val="en-GB"/>
        </w:rPr>
        <w:t>llite will move at a speed of about 8 km/s and this wil</w:t>
      </w:r>
      <w:r w:rsidR="008C2FB4">
        <w:rPr>
          <w:lang w:val="en-GB"/>
        </w:rPr>
        <w:t>l</w:t>
      </w:r>
      <w:r w:rsidR="00091252" w:rsidRPr="0037173D">
        <w:rPr>
          <w:lang w:val="en-GB"/>
        </w:rPr>
        <w:t xml:space="preserve"> cause a maximum Doppler of +/- 4 kHz</w:t>
      </w:r>
      <w:r w:rsidR="0037173D" w:rsidRPr="0037173D">
        <w:rPr>
          <w:lang w:val="en-GB"/>
        </w:rPr>
        <w:t xml:space="preserve"> at VHF</w:t>
      </w:r>
      <w:r w:rsidR="00851B1B">
        <w:rPr>
          <w:lang w:val="en-GB"/>
        </w:rPr>
        <w:t>.</w:t>
      </w:r>
    </w:p>
    <w:p w14:paraId="70FD47E7" w14:textId="77777777" w:rsidR="005E78E6" w:rsidRPr="0037173D" w:rsidRDefault="005E78E6" w:rsidP="00841403">
      <w:pPr>
        <w:pStyle w:val="List"/>
        <w:rPr>
          <w:b/>
          <w:lang w:val="en-GB"/>
        </w:rPr>
      </w:pPr>
    </w:p>
    <w:p w14:paraId="56B70EFA" w14:textId="7982089C" w:rsidR="00744B23" w:rsidRPr="0037173D" w:rsidRDefault="00744B23" w:rsidP="00841403">
      <w:pPr>
        <w:pStyle w:val="List"/>
        <w:rPr>
          <w:b/>
          <w:lang w:val="en-GB"/>
        </w:rPr>
      </w:pPr>
    </w:p>
    <w:p w14:paraId="616038DA" w14:textId="65D5B540" w:rsidR="00287AD2" w:rsidRPr="0037173D" w:rsidRDefault="00841403" w:rsidP="00841403">
      <w:pPr>
        <w:pStyle w:val="List"/>
        <w:rPr>
          <w:lang w:val="en-GB"/>
        </w:rPr>
      </w:pPr>
      <w:r w:rsidRPr="0037173D">
        <w:rPr>
          <w:lang w:val="en-GB"/>
        </w:rPr>
        <w:t>3.</w:t>
      </w:r>
      <w:r w:rsidR="00287AD2" w:rsidRPr="0037173D">
        <w:rPr>
          <w:lang w:val="en-GB"/>
        </w:rPr>
        <w:t>3</w:t>
      </w:r>
      <w:r w:rsidRPr="0037173D">
        <w:rPr>
          <w:lang w:val="en-GB"/>
        </w:rPr>
        <w:t xml:space="preserve"> </w:t>
      </w:r>
      <w:r w:rsidR="0084196A">
        <w:rPr>
          <w:lang w:val="en-GB"/>
        </w:rPr>
        <w:t>Uplink</w:t>
      </w:r>
      <w:r w:rsidR="00287AD2" w:rsidRPr="0037173D">
        <w:rPr>
          <w:lang w:val="en-GB"/>
        </w:rPr>
        <w:t xml:space="preserve"> </w:t>
      </w:r>
      <w:r w:rsidR="00702EF5">
        <w:rPr>
          <w:lang w:val="en-GB"/>
        </w:rPr>
        <w:t>nominal</w:t>
      </w:r>
      <w:r w:rsidR="00287AD2" w:rsidRPr="0037173D">
        <w:rPr>
          <w:lang w:val="en-GB"/>
        </w:rPr>
        <w:t xml:space="preserve"> link budget</w:t>
      </w:r>
    </w:p>
    <w:p w14:paraId="79FF84BD" w14:textId="4F5A8637" w:rsidR="0037173D" w:rsidRPr="0037173D" w:rsidRDefault="0037173D" w:rsidP="00841403">
      <w:pPr>
        <w:pStyle w:val="List"/>
        <w:rPr>
          <w:lang w:val="en-GB"/>
        </w:rPr>
      </w:pPr>
      <w:r w:rsidRPr="0037173D">
        <w:rPr>
          <w:lang w:val="en-GB"/>
        </w:rPr>
        <w:tab/>
        <w:t>The link C/N</w:t>
      </w:r>
      <w:r w:rsidRPr="0037173D">
        <w:rPr>
          <w:vertAlign w:val="subscript"/>
          <w:lang w:val="en-GB"/>
        </w:rPr>
        <w:t xml:space="preserve">0 </w:t>
      </w:r>
      <w:r w:rsidRPr="0037173D">
        <w:rPr>
          <w:lang w:val="en-GB"/>
        </w:rPr>
        <w:t xml:space="preserve">is determined by the </w:t>
      </w:r>
      <w:r w:rsidR="0084196A">
        <w:rPr>
          <w:lang w:val="en-GB"/>
        </w:rPr>
        <w:t>ship</w:t>
      </w:r>
      <w:r w:rsidRPr="0037173D">
        <w:rPr>
          <w:lang w:val="en-GB"/>
        </w:rPr>
        <w:t xml:space="preserve"> EIRP, path losses, propagation losses</w:t>
      </w:r>
      <w:r w:rsidR="00702EF5">
        <w:rPr>
          <w:lang w:val="en-GB"/>
        </w:rPr>
        <w:t xml:space="preserve">, </w:t>
      </w:r>
      <w:r w:rsidR="0084196A">
        <w:rPr>
          <w:lang w:val="en-GB"/>
        </w:rPr>
        <w:t>satellite G/T</w:t>
      </w:r>
      <w:r w:rsidR="00702EF5">
        <w:rPr>
          <w:lang w:val="en-GB"/>
        </w:rPr>
        <w:t xml:space="preserve"> and interference levels.</w:t>
      </w:r>
    </w:p>
    <w:p w14:paraId="07807729" w14:textId="77777777" w:rsidR="00287AD2" w:rsidRPr="0037173D" w:rsidRDefault="00287AD2" w:rsidP="00841403">
      <w:pPr>
        <w:pStyle w:val="List"/>
        <w:rPr>
          <w:lang w:val="en-GB"/>
        </w:rPr>
      </w:pPr>
    </w:p>
    <w:p w14:paraId="6D1275D9" w14:textId="52973BAE" w:rsidR="00841403" w:rsidRDefault="00287AD2" w:rsidP="00841403">
      <w:pPr>
        <w:pStyle w:val="List"/>
        <w:rPr>
          <w:lang w:val="en-GB"/>
        </w:rPr>
      </w:pPr>
      <w:r w:rsidRPr="0037173D">
        <w:rPr>
          <w:lang w:val="en-GB"/>
        </w:rPr>
        <w:t xml:space="preserve">3.3.1 </w:t>
      </w:r>
      <w:r w:rsidR="0084196A">
        <w:rPr>
          <w:lang w:val="en-GB"/>
        </w:rPr>
        <w:t>Ship</w:t>
      </w:r>
      <w:r w:rsidR="00841403" w:rsidRPr="0037173D">
        <w:rPr>
          <w:lang w:val="en-GB"/>
        </w:rPr>
        <w:t xml:space="preserve"> </w:t>
      </w:r>
      <w:r w:rsidR="005C17EF">
        <w:rPr>
          <w:lang w:val="en-GB"/>
        </w:rPr>
        <w:t>transmit power</w:t>
      </w:r>
    </w:p>
    <w:p w14:paraId="3FB617BA" w14:textId="119E61FF" w:rsidR="0084196A" w:rsidRDefault="00ED00FF" w:rsidP="00841403">
      <w:pPr>
        <w:pStyle w:val="List"/>
        <w:rPr>
          <w:ins w:id="45" w:author="Nader Alagha" w:date="2015-04-22T11:29:00Z"/>
          <w:lang w:val="en-GB"/>
        </w:rPr>
      </w:pPr>
      <w:r>
        <w:rPr>
          <w:lang w:val="en-GB"/>
        </w:rPr>
        <w:tab/>
        <w:t xml:space="preserve"> </w:t>
      </w:r>
      <w:r w:rsidR="0084196A">
        <w:rPr>
          <w:lang w:val="en-GB"/>
        </w:rPr>
        <w:t>The saturated transmit power from a ship is the same as for AIS, i.e 12,5 W and this power level is used for fixed envelope modulation methods s</w:t>
      </w:r>
      <w:r>
        <w:rPr>
          <w:lang w:val="en-GB"/>
        </w:rPr>
        <w:t>uch as CW, BPSK, QPSK and 8PSK. For non-constant envelope such as 16APSK and filtered signals the baseline transmit power is 6 W linear.</w:t>
      </w:r>
      <w:ins w:id="46" w:author="Nader Alagha" w:date="2015-04-22T11:29:00Z">
        <w:r w:rsidR="003A45E7">
          <w:rPr>
            <w:lang w:val="en-GB"/>
          </w:rPr>
          <w:t xml:space="preserve">  </w:t>
        </w:r>
      </w:ins>
    </w:p>
    <w:p w14:paraId="5FCB3433" w14:textId="04222279" w:rsidR="003A45E7" w:rsidRDefault="003A45E7" w:rsidP="00841403">
      <w:pPr>
        <w:pStyle w:val="List"/>
        <w:rPr>
          <w:lang w:val="en-GB"/>
        </w:rPr>
      </w:pPr>
      <w:ins w:id="47" w:author="Nader Alagha" w:date="2015-04-22T11:29:00Z">
        <w:r>
          <w:rPr>
            <w:lang w:val="en-GB"/>
          </w:rPr>
          <w:t>A lower transmit power close to saturation could be envisaged (nominal saturated power below 1 W),</w:t>
        </w:r>
      </w:ins>
    </w:p>
    <w:p w14:paraId="48B2B490" w14:textId="77777777" w:rsidR="0084196A" w:rsidRPr="0037173D" w:rsidRDefault="0084196A" w:rsidP="00841403">
      <w:pPr>
        <w:pStyle w:val="List"/>
        <w:rPr>
          <w:lang w:val="en-GB"/>
        </w:rPr>
      </w:pPr>
    </w:p>
    <w:p w14:paraId="530F2A19" w14:textId="43E3CDF0" w:rsidR="00ED00FF" w:rsidRDefault="00ED00FF" w:rsidP="00ED00FF">
      <w:pPr>
        <w:pStyle w:val="List"/>
        <w:rPr>
          <w:lang w:val="en-GB"/>
        </w:rPr>
      </w:pPr>
      <w:r w:rsidRPr="0037173D">
        <w:rPr>
          <w:lang w:val="en-GB"/>
        </w:rPr>
        <w:t>3.3.</w:t>
      </w:r>
      <w:r w:rsidR="000228FC">
        <w:rPr>
          <w:lang w:val="en-GB"/>
        </w:rPr>
        <w:t xml:space="preserve">2 </w:t>
      </w:r>
      <w:r>
        <w:rPr>
          <w:lang w:val="en-GB"/>
        </w:rPr>
        <w:t>Transmit</w:t>
      </w:r>
      <w:r w:rsidRPr="0037173D">
        <w:rPr>
          <w:lang w:val="en-GB"/>
        </w:rPr>
        <w:t xml:space="preserve"> antenna gain</w:t>
      </w:r>
    </w:p>
    <w:p w14:paraId="2C911D3A" w14:textId="77777777" w:rsidR="003A45E7" w:rsidRDefault="00ED00FF" w:rsidP="00ED00FF">
      <w:pPr>
        <w:pStyle w:val="List"/>
        <w:rPr>
          <w:ins w:id="48" w:author="Nader Alagha" w:date="2015-04-22T11:33:00Z"/>
          <w:lang w:val="en-GB"/>
        </w:rPr>
      </w:pPr>
      <w:r>
        <w:rPr>
          <w:lang w:val="en-GB"/>
        </w:rPr>
        <w:tab/>
      </w:r>
    </w:p>
    <w:p w14:paraId="65D23A98" w14:textId="2FA542A7" w:rsidR="003A45E7" w:rsidRDefault="003A45E7" w:rsidP="00ED00FF">
      <w:pPr>
        <w:pStyle w:val="List"/>
        <w:rPr>
          <w:ins w:id="49" w:author="Nader Alagha" w:date="2015-04-22T11:33:00Z"/>
          <w:lang w:val="en-GB"/>
        </w:rPr>
      </w:pPr>
      <w:ins w:id="50" w:author="Nader Alagha" w:date="2015-04-22T11:33:00Z">
        <w:r>
          <w:rPr>
            <w:lang w:val="en-GB"/>
          </w:rPr>
          <w:t>(If there is any other input we will input it here, otherwise</w:t>
        </w:r>
      </w:ins>
      <w:ins w:id="51" w:author="Nader Alagha" w:date="2015-04-22T11:36:00Z">
        <w:r>
          <w:rPr>
            <w:lang w:val="en-GB"/>
          </w:rPr>
          <w:t xml:space="preserve"> we refer to Annex 4 with the exact picture).</w:t>
        </w:r>
      </w:ins>
    </w:p>
    <w:p w14:paraId="197F69DC" w14:textId="561B066C" w:rsidR="00ED00FF" w:rsidRDefault="00ED00FF" w:rsidP="00ED00FF">
      <w:pPr>
        <w:pStyle w:val="List"/>
        <w:rPr>
          <w:lang w:val="en-GB"/>
        </w:rPr>
      </w:pPr>
      <w:r w:rsidRPr="0037173D">
        <w:rPr>
          <w:lang w:val="en-GB"/>
        </w:rPr>
        <w:t>Existing ship antennas shall be used for VDES</w:t>
      </w:r>
      <w:r w:rsidR="005C17EF">
        <w:rPr>
          <w:lang w:val="en-GB"/>
        </w:rPr>
        <w:t xml:space="preserve">. The maximum antenna gain for </w:t>
      </w:r>
      <w:r w:rsidRPr="0037173D">
        <w:rPr>
          <w:lang w:val="en-GB"/>
        </w:rPr>
        <w:t xml:space="preserve">these range from 2 to 10 dBi. Representative antenna patterns are shown in Figure </w:t>
      </w:r>
      <w:r>
        <w:rPr>
          <w:lang w:val="en-GB"/>
        </w:rPr>
        <w:t>3</w:t>
      </w:r>
      <w:r w:rsidRPr="0037173D">
        <w:rPr>
          <w:lang w:val="en-GB"/>
        </w:rPr>
        <w:t xml:space="preserve">. </w:t>
      </w:r>
    </w:p>
    <w:p w14:paraId="480CD5CB" w14:textId="673084E2" w:rsidR="00ED00FF" w:rsidRPr="00300945" w:rsidRDefault="005C17EF" w:rsidP="00ED00FF">
      <w:pPr>
        <w:rPr>
          <w:lang w:val="en-GB"/>
        </w:rPr>
      </w:pPr>
      <w:r>
        <w:rPr>
          <w:lang w:val="en-GB"/>
        </w:rPr>
        <w:t xml:space="preserve"> </w:t>
      </w:r>
    </w:p>
    <w:p w14:paraId="2F72A16B" w14:textId="77777777" w:rsidR="00ED00FF" w:rsidRPr="0037173D" w:rsidRDefault="00ED00FF" w:rsidP="00ED00FF">
      <w:pPr>
        <w:ind w:left="1160"/>
        <w:rPr>
          <w:lang w:val="en-GB"/>
        </w:rPr>
      </w:pPr>
    </w:p>
    <w:p w14:paraId="5BA74316" w14:textId="77777777" w:rsidR="00ED00FF" w:rsidRPr="0037173D" w:rsidRDefault="00ED00FF" w:rsidP="00ED00FF">
      <w:pPr>
        <w:ind w:left="1160"/>
        <w:rPr>
          <w:lang w:val="en-GB"/>
        </w:rPr>
      </w:pPr>
      <w:r w:rsidRPr="0037173D">
        <w:rPr>
          <w:noProof/>
          <w:lang w:val="en-IE" w:eastAsia="en-IE"/>
        </w:rPr>
        <w:lastRenderedPageBreak/>
        <w:drawing>
          <wp:inline distT="0" distB="0" distL="0" distR="0" wp14:anchorId="5CB5623C" wp14:editId="35868604">
            <wp:extent cx="5756910" cy="3530897"/>
            <wp:effectExtent l="0" t="0" r="34290" b="25400"/>
            <wp:docPr id="2" name="Diagra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3AC58C31" w14:textId="77777777" w:rsidR="00ED00FF" w:rsidRDefault="00ED00FF" w:rsidP="00ED00FF">
      <w:pPr>
        <w:ind w:left="1160"/>
        <w:jc w:val="center"/>
        <w:rPr>
          <w:b/>
          <w:lang w:val="en-GB"/>
        </w:rPr>
      </w:pPr>
      <w:r w:rsidRPr="0037173D">
        <w:rPr>
          <w:b/>
          <w:lang w:val="en-GB"/>
        </w:rPr>
        <w:t xml:space="preserve">Figure </w:t>
      </w:r>
      <w:r>
        <w:rPr>
          <w:b/>
          <w:lang w:val="en-GB"/>
        </w:rPr>
        <w:t>3</w:t>
      </w:r>
      <w:r w:rsidRPr="0037173D">
        <w:rPr>
          <w:b/>
          <w:lang w:val="en-GB"/>
        </w:rPr>
        <w:t>. Ship antenna gain vs. elevation angle.</w:t>
      </w:r>
      <w:r>
        <w:rPr>
          <w:b/>
          <w:lang w:val="en-GB"/>
        </w:rPr>
        <w:t xml:space="preserve"> </w:t>
      </w:r>
    </w:p>
    <w:p w14:paraId="47A00E8A" w14:textId="77777777" w:rsidR="00ED00FF" w:rsidRPr="00702EF5" w:rsidRDefault="00ED00FF" w:rsidP="00ED00FF">
      <w:pPr>
        <w:ind w:left="1160"/>
        <w:jc w:val="center"/>
        <w:rPr>
          <w:lang w:val="en-GB"/>
        </w:rPr>
      </w:pPr>
      <w:r w:rsidRPr="00702EF5">
        <w:rPr>
          <w:lang w:val="en-GB"/>
        </w:rPr>
        <w:t>(</w:t>
      </w:r>
      <w:r>
        <w:rPr>
          <w:lang w:val="en-GB"/>
        </w:rPr>
        <w:t>S</w:t>
      </w:r>
      <w:r w:rsidRPr="00702EF5">
        <w:rPr>
          <w:lang w:val="en-GB"/>
        </w:rPr>
        <w:t>ource: Haugli, Space Norway, derived from Comrod datasheets)</w:t>
      </w:r>
    </w:p>
    <w:p w14:paraId="625A9CB2" w14:textId="77777777" w:rsidR="00ED00FF" w:rsidRDefault="00ED00FF" w:rsidP="00ED00FF">
      <w:pPr>
        <w:ind w:left="1160"/>
        <w:jc w:val="center"/>
        <w:rPr>
          <w:b/>
          <w:lang w:val="en-GB"/>
        </w:rPr>
      </w:pPr>
    </w:p>
    <w:p w14:paraId="493A4D54" w14:textId="77777777" w:rsidR="00ED00FF" w:rsidRPr="0037173D" w:rsidRDefault="00ED00FF" w:rsidP="00ED00FF">
      <w:pPr>
        <w:ind w:left="1160"/>
        <w:rPr>
          <w:lang w:val="en-GB"/>
        </w:rPr>
      </w:pPr>
    </w:p>
    <w:p w14:paraId="626152D7" w14:textId="237BEFF9" w:rsidR="009A3C99" w:rsidRDefault="005C17EF" w:rsidP="00ED00FF">
      <w:pPr>
        <w:pStyle w:val="List"/>
        <w:rPr>
          <w:lang w:val="en-GB"/>
        </w:rPr>
      </w:pPr>
      <w:r>
        <w:rPr>
          <w:lang w:val="en-GB"/>
        </w:rPr>
        <w:t>3.3.3</w:t>
      </w:r>
      <w:r w:rsidR="00CF06BC">
        <w:rPr>
          <w:lang w:val="en-GB"/>
        </w:rPr>
        <w:t xml:space="preserve"> Ship EIRP vs elevation angle</w:t>
      </w:r>
    </w:p>
    <w:p w14:paraId="0EC7D67B" w14:textId="66FE58D1" w:rsidR="00CF06BC" w:rsidRDefault="00D720CF" w:rsidP="00ED00FF">
      <w:pPr>
        <w:pStyle w:val="List"/>
        <w:rPr>
          <w:lang w:val="en-GB"/>
        </w:rPr>
      </w:pPr>
      <w:r>
        <w:rPr>
          <w:lang w:val="en-GB"/>
        </w:rPr>
        <w:tab/>
        <w:t xml:space="preserve">The minimum ship EIRP vs elevation angle is shown in Table </w:t>
      </w:r>
      <w:r w:rsidR="00B342F7">
        <w:rPr>
          <w:lang w:val="en-GB"/>
        </w:rPr>
        <w:t>1</w:t>
      </w:r>
      <w:r>
        <w:rPr>
          <w:lang w:val="en-GB"/>
        </w:rPr>
        <w:t xml:space="preserve">. </w:t>
      </w:r>
      <w:r w:rsidR="00D22F32">
        <w:rPr>
          <w:lang w:val="en-GB"/>
        </w:rPr>
        <w:t xml:space="preserve">There are no minimum EIRP requirements above 80 degrees elevation. Table </w:t>
      </w:r>
      <w:r w:rsidR="00B342F7">
        <w:rPr>
          <w:lang w:val="en-GB"/>
        </w:rPr>
        <w:t>1</w:t>
      </w:r>
      <w:r>
        <w:rPr>
          <w:lang w:val="en-GB"/>
        </w:rPr>
        <w:t xml:space="preserve"> is based on a linear transmitter meeting the maximum Adjacent Channel Interference levels defined in the </w:t>
      </w:r>
      <w:r w:rsidR="009D109F">
        <w:rPr>
          <w:lang w:val="en-GB"/>
        </w:rPr>
        <w:t>s</w:t>
      </w:r>
      <w:r>
        <w:rPr>
          <w:lang w:val="en-GB"/>
        </w:rPr>
        <w:t>ubframe format tables.</w:t>
      </w:r>
      <w:r w:rsidR="00853921">
        <w:rPr>
          <w:lang w:val="en-GB"/>
        </w:rPr>
        <w:t xml:space="preserve">  For saturated operation the EIRP shall be 3 dB higher.</w:t>
      </w:r>
    </w:p>
    <w:p w14:paraId="158BE19F" w14:textId="77777777" w:rsidR="00D720CF" w:rsidRDefault="00D720CF" w:rsidP="00ED00FF">
      <w:pPr>
        <w:pStyle w:val="List"/>
        <w:rPr>
          <w:lang w:val="en-GB"/>
        </w:rPr>
      </w:pPr>
    </w:p>
    <w:p w14:paraId="325B5B51" w14:textId="6C67787E" w:rsidR="00D720CF" w:rsidRDefault="00D720CF" w:rsidP="00D22F32">
      <w:pPr>
        <w:pStyle w:val="List"/>
        <w:rPr>
          <w:lang w:val="en-GB"/>
        </w:rPr>
      </w:pPr>
      <w:r>
        <w:rPr>
          <w:lang w:val="en-GB"/>
        </w:rPr>
        <w:tab/>
        <w:t xml:space="preserve">Table </w:t>
      </w:r>
      <w:r w:rsidR="00B342F7">
        <w:rPr>
          <w:lang w:val="en-GB"/>
        </w:rPr>
        <w:t>1</w:t>
      </w:r>
      <w:r>
        <w:rPr>
          <w:lang w:val="en-GB"/>
        </w:rPr>
        <w:t>. Minimum ship EIRP vs</w:t>
      </w:r>
      <w:r w:rsidR="00544033">
        <w:rPr>
          <w:lang w:val="en-GB"/>
        </w:rPr>
        <w:t>.</w:t>
      </w:r>
      <w:r w:rsidR="00B342F7">
        <w:rPr>
          <w:lang w:val="en-GB"/>
        </w:rPr>
        <w:t xml:space="preserve"> elevation angle (iso C/N0)</w:t>
      </w:r>
    </w:p>
    <w:tbl>
      <w:tblPr>
        <w:tblW w:w="7248" w:type="dxa"/>
        <w:tblInd w:w="6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2694"/>
        <w:gridCol w:w="2693"/>
        <w:gridCol w:w="160"/>
      </w:tblGrid>
      <w:tr w:rsidR="00544033" w:rsidRPr="00D720CF" w14:paraId="217CCC47" w14:textId="5EC53F42" w:rsidTr="00B342F7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5EA53" w14:textId="77777777" w:rsidR="00544033" w:rsidRPr="00D720CF" w:rsidRDefault="00544033" w:rsidP="00D720CF">
            <w:pPr>
              <w:rPr>
                <w:lang w:val="en-GB"/>
              </w:rPr>
            </w:pPr>
            <w:r w:rsidRPr="00D720CF">
              <w:rPr>
                <w:lang w:val="en-GB"/>
              </w:rPr>
              <w:t>Ship elevation angle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8AD5AF" w14:textId="77777777" w:rsidR="009D109F" w:rsidRDefault="00544033" w:rsidP="00D720CF">
            <w:pPr>
              <w:rPr>
                <w:lang w:val="en-GB"/>
              </w:rPr>
            </w:pPr>
            <w:r>
              <w:rPr>
                <w:lang w:val="en-GB"/>
              </w:rPr>
              <w:t xml:space="preserve">Min. antenna gain with </w:t>
            </w:r>
          </w:p>
          <w:p w14:paraId="5018B0ED" w14:textId="4E347157" w:rsidR="00544033" w:rsidRPr="00D720CF" w:rsidRDefault="00544033" w:rsidP="00D720CF">
            <w:pPr>
              <w:rPr>
                <w:lang w:val="en-GB"/>
              </w:rPr>
            </w:pPr>
            <w:r>
              <w:rPr>
                <w:lang w:val="en-GB"/>
              </w:rPr>
              <w:t>6</w:t>
            </w:r>
            <w:r w:rsidR="00B342F7">
              <w:rPr>
                <w:lang w:val="en-GB"/>
              </w:rPr>
              <w:t xml:space="preserve"> </w:t>
            </w:r>
            <w:r>
              <w:rPr>
                <w:lang w:val="en-GB"/>
              </w:rPr>
              <w:t>W transmitter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F239A4F" w14:textId="5D9B62C0" w:rsidR="00544033" w:rsidRPr="00D720CF" w:rsidRDefault="00544033" w:rsidP="00544033">
            <w:pPr>
              <w:rPr>
                <w:lang w:val="en-GB"/>
              </w:rPr>
            </w:pPr>
            <w:r>
              <w:rPr>
                <w:lang w:val="en-GB"/>
              </w:rPr>
              <w:t>Minimum s</w:t>
            </w:r>
            <w:r w:rsidRPr="00D720CF">
              <w:rPr>
                <w:lang w:val="en-GB"/>
              </w:rPr>
              <w:t>hip EIRP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4847CB" w14:textId="71337BDC" w:rsidR="00544033" w:rsidRPr="00D720CF" w:rsidRDefault="00544033" w:rsidP="00D720CF">
            <w:pPr>
              <w:rPr>
                <w:lang w:val="en-GB"/>
              </w:rPr>
            </w:pPr>
          </w:p>
        </w:tc>
      </w:tr>
      <w:tr w:rsidR="00544033" w:rsidRPr="00D720CF" w14:paraId="4D5913BF" w14:textId="15F70C78" w:rsidTr="00B342F7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57332" w14:textId="4618A10B" w:rsidR="00544033" w:rsidRPr="00D720CF" w:rsidRDefault="00544033" w:rsidP="00D720CF">
            <w:pPr>
              <w:jc w:val="center"/>
              <w:rPr>
                <w:lang w:val="en-GB"/>
              </w:rPr>
            </w:pPr>
            <w:r w:rsidRPr="00D720CF">
              <w:rPr>
                <w:lang w:val="en-GB"/>
              </w:rPr>
              <w:t>deg</w:t>
            </w:r>
            <w:r>
              <w:rPr>
                <w:lang w:val="en-GB"/>
              </w:rPr>
              <w:t>rees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A60347" w14:textId="1DA251E1" w:rsidR="00544033" w:rsidRPr="00D720CF" w:rsidRDefault="00544033" w:rsidP="00D720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dBi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0CA9B3" w14:textId="6DF5329A" w:rsidR="00544033" w:rsidRPr="00D720CF" w:rsidRDefault="00544033" w:rsidP="00D720CF">
            <w:pPr>
              <w:jc w:val="center"/>
              <w:rPr>
                <w:lang w:val="en-GB"/>
              </w:rPr>
            </w:pPr>
            <w:r w:rsidRPr="00D720CF">
              <w:rPr>
                <w:lang w:val="en-GB"/>
              </w:rPr>
              <w:t>dBW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D890AA" w14:textId="73E3BE69" w:rsidR="00544033" w:rsidRPr="00D720CF" w:rsidRDefault="00544033" w:rsidP="00D720CF">
            <w:pPr>
              <w:jc w:val="center"/>
              <w:rPr>
                <w:lang w:val="en-GB"/>
              </w:rPr>
            </w:pPr>
          </w:p>
        </w:tc>
      </w:tr>
      <w:tr w:rsidR="00544033" w:rsidRPr="00D720CF" w14:paraId="72D82003" w14:textId="47328361" w:rsidTr="00B342F7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755A9" w14:textId="77777777" w:rsidR="00544033" w:rsidRPr="00D720CF" w:rsidRDefault="00544033" w:rsidP="00B342F7">
            <w:pPr>
              <w:jc w:val="center"/>
              <w:rPr>
                <w:lang w:val="en-GB"/>
              </w:rPr>
            </w:pPr>
            <w:r w:rsidRPr="00D720CF">
              <w:rPr>
                <w:lang w:val="en-GB"/>
              </w:rPr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E6EDDC" w14:textId="07C0A9E0" w:rsidR="00544033" w:rsidRDefault="00544033" w:rsidP="00B342F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438378" w14:textId="72A33ED2" w:rsidR="00544033" w:rsidRDefault="00544033" w:rsidP="00B342F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9,26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401804" w14:textId="17D6ECB4" w:rsidR="00544033" w:rsidRDefault="00544033" w:rsidP="00D720C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44033" w:rsidRPr="00D720CF" w14:paraId="0ED766CE" w14:textId="42E63E79" w:rsidTr="00B342F7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0FEE9" w14:textId="77777777" w:rsidR="00544033" w:rsidRPr="00D720CF" w:rsidRDefault="00544033" w:rsidP="00B342F7">
            <w:pPr>
              <w:jc w:val="center"/>
              <w:rPr>
                <w:lang w:val="en-GB"/>
              </w:rPr>
            </w:pPr>
            <w:r w:rsidRPr="00D720CF">
              <w:rPr>
                <w:lang w:val="en-GB"/>
              </w:rPr>
              <w:t>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F78CE3" w14:textId="0541B757" w:rsidR="00544033" w:rsidRDefault="00544033" w:rsidP="00B342F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-1,8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E718AA" w14:textId="7BADE84F" w:rsidR="00544033" w:rsidRDefault="00544033" w:rsidP="00B342F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5,95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E4ADA4" w14:textId="58176769" w:rsidR="00544033" w:rsidRDefault="00544033" w:rsidP="00D720C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44033" w:rsidRPr="00D720CF" w14:paraId="507ACC80" w14:textId="63E649DD" w:rsidTr="00B342F7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FB7C3" w14:textId="77777777" w:rsidR="00544033" w:rsidRPr="00D720CF" w:rsidRDefault="00544033" w:rsidP="00B342F7">
            <w:pPr>
              <w:jc w:val="center"/>
              <w:rPr>
                <w:lang w:val="en-GB"/>
              </w:rPr>
            </w:pPr>
            <w:r w:rsidRPr="00D720CF">
              <w:rPr>
                <w:lang w:val="en-GB"/>
              </w:rPr>
              <w:t>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AC8299" w14:textId="45234A97" w:rsidR="00544033" w:rsidRDefault="00544033" w:rsidP="00B342F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-4,7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DD1430" w14:textId="59B61FCD" w:rsidR="00544033" w:rsidRDefault="00544033" w:rsidP="00B342F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1ADCDB" w14:textId="00A9EC5B" w:rsidR="00544033" w:rsidRDefault="00544033" w:rsidP="00D720C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44033" w:rsidRPr="00D720CF" w14:paraId="16C1B3CF" w14:textId="56979D04" w:rsidTr="00B342F7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41C66" w14:textId="77777777" w:rsidR="00544033" w:rsidRPr="00D720CF" w:rsidRDefault="00544033" w:rsidP="00B342F7">
            <w:pPr>
              <w:jc w:val="center"/>
              <w:rPr>
                <w:lang w:val="en-GB"/>
              </w:rPr>
            </w:pPr>
            <w:r w:rsidRPr="00D720CF">
              <w:rPr>
                <w:lang w:val="en-GB"/>
              </w:rPr>
              <w:t>30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6F8C08" w14:textId="75F14F5B" w:rsidR="00544033" w:rsidRDefault="00544033" w:rsidP="00B342F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-6,7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5B648A" w14:textId="3AEED41D" w:rsidR="00544033" w:rsidRDefault="00544033" w:rsidP="00B342F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1,06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5BBFC2" w14:textId="695C2098" w:rsidR="00544033" w:rsidRDefault="00544033" w:rsidP="00D720C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44033" w:rsidRPr="00D720CF" w14:paraId="218067B2" w14:textId="7DD85FCC" w:rsidTr="00B342F7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BCD9D" w14:textId="77777777" w:rsidR="00544033" w:rsidRPr="00D720CF" w:rsidRDefault="00544033" w:rsidP="00B342F7">
            <w:pPr>
              <w:jc w:val="center"/>
              <w:rPr>
                <w:lang w:val="en-GB"/>
              </w:rPr>
            </w:pPr>
            <w:r w:rsidRPr="00D720CF">
              <w:rPr>
                <w:lang w:val="en-GB"/>
              </w:rPr>
              <w:t>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E00BB8" w14:textId="457E415B" w:rsidR="00544033" w:rsidRDefault="00544033" w:rsidP="00B342F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-7,5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F1FFD1" w14:textId="774C31CD" w:rsidR="00544033" w:rsidRDefault="00544033" w:rsidP="00B342F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0,24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2E805D" w14:textId="632CC0EC" w:rsidR="00544033" w:rsidRDefault="00544033" w:rsidP="00D720C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44033" w:rsidRPr="00D720CF" w14:paraId="2140ED4C" w14:textId="38FF46A1" w:rsidTr="00B342F7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6E091" w14:textId="77777777" w:rsidR="00544033" w:rsidRPr="00D720CF" w:rsidRDefault="00544033" w:rsidP="00B342F7">
            <w:pPr>
              <w:jc w:val="center"/>
              <w:rPr>
                <w:lang w:val="en-GB"/>
              </w:rPr>
            </w:pPr>
            <w:r w:rsidRPr="00D720CF">
              <w:rPr>
                <w:lang w:val="en-GB"/>
              </w:rPr>
              <w:t>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4555F9" w14:textId="179E1E19" w:rsidR="00544033" w:rsidRDefault="00544033" w:rsidP="00B342F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-7,4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85F644" w14:textId="411F7A70" w:rsidR="00544033" w:rsidRDefault="00544033" w:rsidP="00B342F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0,36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FFEFDF" w14:textId="4CEFC5D9" w:rsidR="00544033" w:rsidRDefault="00544033" w:rsidP="00D720C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44033" w:rsidRPr="00D720CF" w14:paraId="2402235E" w14:textId="0FA2239E" w:rsidTr="00B342F7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C3E9F" w14:textId="77777777" w:rsidR="00544033" w:rsidRPr="00D720CF" w:rsidRDefault="00544033" w:rsidP="00B342F7">
            <w:pPr>
              <w:jc w:val="center"/>
              <w:rPr>
                <w:lang w:val="en-GB"/>
              </w:rPr>
            </w:pPr>
            <w:r w:rsidRPr="00D720CF">
              <w:rPr>
                <w:lang w:val="en-GB"/>
              </w:rPr>
              <w:t>60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3D2390" w14:textId="27F556FC" w:rsidR="00544033" w:rsidRDefault="00544033" w:rsidP="00B342F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-6,5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781D4D" w14:textId="6FA8E2FE" w:rsidR="00544033" w:rsidRDefault="00544033" w:rsidP="00B342F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1,32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8A29DE" w14:textId="1F455FC7" w:rsidR="00544033" w:rsidRDefault="00544033" w:rsidP="00D720C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44033" w:rsidRPr="00D720CF" w14:paraId="0BB7FFC3" w14:textId="2D7532B2" w:rsidTr="00B342F7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3A040" w14:textId="77777777" w:rsidR="00544033" w:rsidRPr="00D720CF" w:rsidRDefault="00544033" w:rsidP="00B342F7">
            <w:pPr>
              <w:jc w:val="center"/>
              <w:rPr>
                <w:lang w:val="en-GB"/>
              </w:rPr>
            </w:pPr>
            <w:r w:rsidRPr="00D720CF">
              <w:rPr>
                <w:lang w:val="en-GB"/>
              </w:rPr>
              <w:t>70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2692B0" w14:textId="0A16DA57" w:rsidR="00544033" w:rsidRDefault="00544033" w:rsidP="00B342F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-4,2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E53697" w14:textId="3D190EFA" w:rsidR="00544033" w:rsidRDefault="00544033" w:rsidP="00B342F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3,58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D60A01" w14:textId="7208DBCD" w:rsidR="00544033" w:rsidRDefault="00544033" w:rsidP="00D720C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44033" w:rsidRPr="00D720CF" w14:paraId="1A7F2FD1" w14:textId="6C4ABEAC" w:rsidTr="00B342F7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B8354" w14:textId="77777777" w:rsidR="00544033" w:rsidRPr="00D720CF" w:rsidRDefault="00544033" w:rsidP="00B342F7">
            <w:pPr>
              <w:jc w:val="center"/>
              <w:rPr>
                <w:lang w:val="en-GB"/>
              </w:rPr>
            </w:pPr>
            <w:r w:rsidRPr="00D720CF">
              <w:rPr>
                <w:lang w:val="en-GB"/>
              </w:rPr>
              <w:t>80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81C56C" w14:textId="29C2F873" w:rsidR="00544033" w:rsidRDefault="00544033" w:rsidP="00B342F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-1,7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241D82" w14:textId="05606B75" w:rsidR="00544033" w:rsidRDefault="00544033" w:rsidP="00B342F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6,11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7F7A4E" w14:textId="6C6C2714" w:rsidR="00544033" w:rsidRDefault="00544033" w:rsidP="00D720C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44033" w:rsidRPr="00D720CF" w14:paraId="0781B1BA" w14:textId="4883D368" w:rsidTr="00B342F7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A2BA9" w14:textId="77777777" w:rsidR="00544033" w:rsidRPr="00D720CF" w:rsidRDefault="00544033" w:rsidP="00B342F7">
            <w:pPr>
              <w:jc w:val="center"/>
              <w:rPr>
                <w:lang w:val="en-GB"/>
              </w:rPr>
            </w:pPr>
            <w:r w:rsidRPr="00D720CF">
              <w:rPr>
                <w:lang w:val="en-GB"/>
              </w:rPr>
              <w:t>90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522B28" w14:textId="37C21A23" w:rsidR="00544033" w:rsidRDefault="00544033" w:rsidP="00B342F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8CADC1" w14:textId="58F77D32" w:rsidR="00544033" w:rsidRDefault="009D109F" w:rsidP="00B342F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(</w:t>
            </w:r>
            <w:r w:rsidR="00544033">
              <w:rPr>
                <w:rFonts w:ascii="Calibri" w:eastAsia="Times New Roman" w:hAnsi="Calibri" w:cs="Times New Roman"/>
                <w:color w:val="000000"/>
              </w:rPr>
              <w:t>9,29</w:t>
            </w:r>
            <w:r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4E3FFF" w14:textId="608CC5CA" w:rsidR="00544033" w:rsidRDefault="00544033" w:rsidP="00D720C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5015FD8D" w14:textId="77777777" w:rsidR="00D720CF" w:rsidRDefault="00D720CF" w:rsidP="00ED00FF">
      <w:pPr>
        <w:pStyle w:val="List"/>
        <w:rPr>
          <w:lang w:val="en-GB"/>
        </w:rPr>
      </w:pPr>
    </w:p>
    <w:p w14:paraId="7E5FA901" w14:textId="77777777" w:rsidR="00D720CF" w:rsidRDefault="00D720CF" w:rsidP="00ED00FF">
      <w:pPr>
        <w:pStyle w:val="List"/>
        <w:rPr>
          <w:lang w:val="en-GB"/>
        </w:rPr>
      </w:pPr>
    </w:p>
    <w:p w14:paraId="36E38E6A" w14:textId="77777777" w:rsidR="00D720CF" w:rsidRDefault="00D720CF" w:rsidP="00ED00FF">
      <w:pPr>
        <w:pStyle w:val="List"/>
        <w:rPr>
          <w:lang w:val="en-GB"/>
        </w:rPr>
      </w:pPr>
    </w:p>
    <w:p w14:paraId="64B1DB47" w14:textId="77777777" w:rsidR="00CF06BC" w:rsidRPr="0037173D" w:rsidRDefault="00CF06BC" w:rsidP="00ED00FF">
      <w:pPr>
        <w:pStyle w:val="List"/>
        <w:rPr>
          <w:lang w:val="en-GB"/>
        </w:rPr>
      </w:pPr>
    </w:p>
    <w:p w14:paraId="3F7EB629" w14:textId="14FAEDB0" w:rsidR="004D4B7A" w:rsidRPr="0037173D" w:rsidRDefault="00070D60" w:rsidP="00287AD2">
      <w:pPr>
        <w:rPr>
          <w:lang w:val="en-GB"/>
        </w:rPr>
      </w:pPr>
      <w:r w:rsidRPr="0037173D">
        <w:rPr>
          <w:lang w:val="en-GB"/>
        </w:rPr>
        <w:lastRenderedPageBreak/>
        <w:t xml:space="preserve"> </w:t>
      </w:r>
      <w:r w:rsidR="00287AD2" w:rsidRPr="0037173D">
        <w:rPr>
          <w:lang w:val="en-GB"/>
        </w:rPr>
        <w:t>3.3.</w:t>
      </w:r>
      <w:r w:rsidR="00544033">
        <w:rPr>
          <w:lang w:val="en-GB"/>
        </w:rPr>
        <w:t>4</w:t>
      </w:r>
      <w:r w:rsidR="00287AD2" w:rsidRPr="0037173D">
        <w:rPr>
          <w:lang w:val="en-GB"/>
        </w:rPr>
        <w:t xml:space="preserve"> </w:t>
      </w:r>
      <w:r w:rsidR="00544033">
        <w:rPr>
          <w:lang w:val="en-GB"/>
        </w:rPr>
        <w:t xml:space="preserve">Satellite </w:t>
      </w:r>
      <w:r w:rsidR="00275E1F">
        <w:rPr>
          <w:lang w:val="en-GB"/>
        </w:rPr>
        <w:t>antenna gain</w:t>
      </w:r>
      <w:r w:rsidR="004D4B7A" w:rsidRPr="0037173D">
        <w:rPr>
          <w:lang w:val="en-GB"/>
        </w:rPr>
        <w:t xml:space="preserve"> </w:t>
      </w:r>
    </w:p>
    <w:p w14:paraId="6BE33947" w14:textId="079C1BBE" w:rsidR="00287AD2" w:rsidRDefault="00287AD2" w:rsidP="008210C5">
      <w:pPr>
        <w:pStyle w:val="List"/>
        <w:rPr>
          <w:lang w:val="en-GB"/>
        </w:rPr>
      </w:pPr>
      <w:r w:rsidRPr="0037173D">
        <w:rPr>
          <w:lang w:val="en-GB"/>
        </w:rPr>
        <w:tab/>
      </w:r>
      <w:r w:rsidR="008210C5">
        <w:rPr>
          <w:lang w:val="en-GB"/>
        </w:rPr>
        <w:t>The worst</w:t>
      </w:r>
      <w:r w:rsidR="00AA06AD">
        <w:rPr>
          <w:lang w:val="en-GB"/>
        </w:rPr>
        <w:t xml:space="preserve"> </w:t>
      </w:r>
      <w:r w:rsidR="008210C5">
        <w:rPr>
          <w:lang w:val="en-GB"/>
        </w:rPr>
        <w:t>case linkbudget occur</w:t>
      </w:r>
      <w:r w:rsidR="00DA2763">
        <w:rPr>
          <w:lang w:val="en-GB"/>
        </w:rPr>
        <w:t>s</w:t>
      </w:r>
      <w:r w:rsidR="008210C5">
        <w:rPr>
          <w:lang w:val="en-GB"/>
        </w:rPr>
        <w:t xml:space="preserve"> at 0 degrees ship elevation angles and the highest satellite antenna gain should be in this direction.</w:t>
      </w:r>
    </w:p>
    <w:p w14:paraId="607D9771" w14:textId="77777777" w:rsidR="008210C5" w:rsidRDefault="008210C5" w:rsidP="008210C5">
      <w:pPr>
        <w:pStyle w:val="List"/>
        <w:rPr>
          <w:lang w:val="en-GB"/>
        </w:rPr>
      </w:pPr>
    </w:p>
    <w:p w14:paraId="095BFEBD" w14:textId="6CD2EE1D" w:rsidR="008210C5" w:rsidRDefault="008210C5" w:rsidP="008210C5">
      <w:pPr>
        <w:pStyle w:val="List"/>
        <w:rPr>
          <w:lang w:val="en-GB"/>
        </w:rPr>
      </w:pPr>
      <w:r>
        <w:rPr>
          <w:lang w:val="en-GB"/>
        </w:rPr>
        <w:tab/>
      </w:r>
      <w:commentRangeStart w:id="52"/>
      <w:r>
        <w:rPr>
          <w:lang w:val="en-GB"/>
        </w:rPr>
        <w:t xml:space="preserve">A suitable antenna is a crossed 3 element Yagi with a peak gain of 8 dBi. The satellite antenna gain vs. ship elevation angle is shown in Table </w:t>
      </w:r>
      <w:r w:rsidR="00853921">
        <w:rPr>
          <w:lang w:val="en-GB"/>
        </w:rPr>
        <w:t>2</w:t>
      </w:r>
      <w:r>
        <w:rPr>
          <w:lang w:val="en-GB"/>
        </w:rPr>
        <w:t>.</w:t>
      </w:r>
      <w:commentRangeEnd w:id="52"/>
      <w:r w:rsidR="001B43C7">
        <w:rPr>
          <w:rStyle w:val="CommentReference"/>
        </w:rPr>
        <w:commentReference w:id="52"/>
      </w:r>
    </w:p>
    <w:p w14:paraId="6F791663" w14:textId="77777777" w:rsidR="008210C5" w:rsidRDefault="008210C5" w:rsidP="008210C5">
      <w:pPr>
        <w:pStyle w:val="List"/>
        <w:rPr>
          <w:lang w:val="en-GB"/>
        </w:rPr>
      </w:pPr>
    </w:p>
    <w:p w14:paraId="686188AD" w14:textId="4CECFD7B" w:rsidR="008210C5" w:rsidRDefault="008210C5" w:rsidP="008210C5">
      <w:pPr>
        <w:pStyle w:val="List"/>
        <w:rPr>
          <w:lang w:val="en-GB"/>
        </w:rPr>
      </w:pPr>
      <w:r>
        <w:rPr>
          <w:lang w:val="en-GB"/>
        </w:rPr>
        <w:tab/>
        <w:t xml:space="preserve">Table </w:t>
      </w:r>
      <w:r w:rsidR="00853921">
        <w:rPr>
          <w:lang w:val="en-GB"/>
        </w:rPr>
        <w:t>2</w:t>
      </w:r>
      <w:r w:rsidR="004D492D">
        <w:rPr>
          <w:lang w:val="en-GB"/>
        </w:rPr>
        <w:t>. Satellite antenna gain vs. ship elevation angle</w:t>
      </w:r>
      <w:r w:rsidR="009D109F">
        <w:rPr>
          <w:lang w:val="en-GB"/>
        </w:rPr>
        <w:t xml:space="preserve"> (Source: Haugli, Space Norway)</w:t>
      </w:r>
    </w:p>
    <w:tbl>
      <w:tblPr>
        <w:tblW w:w="3849" w:type="pct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0"/>
        <w:gridCol w:w="1573"/>
        <w:gridCol w:w="1983"/>
        <w:gridCol w:w="1841"/>
      </w:tblGrid>
      <w:tr w:rsidR="004D492D" w:rsidRPr="00F5792C" w14:paraId="65461D5B" w14:textId="77777777" w:rsidTr="004D492D">
        <w:trPr>
          <w:trHeight w:val="300"/>
        </w:trPr>
        <w:tc>
          <w:tcPr>
            <w:tcW w:w="1192" w:type="pct"/>
            <w:shd w:val="clear" w:color="auto" w:fill="auto"/>
            <w:noWrap/>
            <w:vAlign w:val="bottom"/>
            <w:hideMark/>
          </w:tcPr>
          <w:p w14:paraId="5A3CF9FB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Ship elevation angle</w:t>
            </w:r>
          </w:p>
        </w:tc>
        <w:tc>
          <w:tcPr>
            <w:tcW w:w="1110" w:type="pct"/>
            <w:shd w:val="clear" w:color="auto" w:fill="auto"/>
            <w:noWrap/>
            <w:vAlign w:val="bottom"/>
            <w:hideMark/>
          </w:tcPr>
          <w:p w14:paraId="704EF41D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Nadir offset angle</w:t>
            </w:r>
          </w:p>
        </w:tc>
        <w:tc>
          <w:tcPr>
            <w:tcW w:w="1399" w:type="pct"/>
            <w:shd w:val="clear" w:color="auto" w:fill="auto"/>
            <w:noWrap/>
            <w:vAlign w:val="bottom"/>
            <w:hideMark/>
          </w:tcPr>
          <w:p w14:paraId="1FF7E5E3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Boresight offset angle</w:t>
            </w:r>
          </w:p>
        </w:tc>
        <w:tc>
          <w:tcPr>
            <w:tcW w:w="1299" w:type="pct"/>
            <w:shd w:val="clear" w:color="auto" w:fill="auto"/>
            <w:noWrap/>
            <w:vAlign w:val="bottom"/>
            <w:hideMark/>
          </w:tcPr>
          <w:p w14:paraId="043AF7EE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Satellite antenna gain</w:t>
            </w:r>
          </w:p>
        </w:tc>
      </w:tr>
      <w:tr w:rsidR="004D492D" w:rsidRPr="00F5792C" w14:paraId="2C42B6AC" w14:textId="77777777" w:rsidTr="004D492D">
        <w:trPr>
          <w:trHeight w:val="300"/>
        </w:trPr>
        <w:tc>
          <w:tcPr>
            <w:tcW w:w="1192" w:type="pct"/>
            <w:shd w:val="clear" w:color="auto" w:fill="auto"/>
            <w:noWrap/>
            <w:vAlign w:val="bottom"/>
            <w:hideMark/>
          </w:tcPr>
          <w:p w14:paraId="4DE1193B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deg.</w:t>
            </w:r>
          </w:p>
        </w:tc>
        <w:tc>
          <w:tcPr>
            <w:tcW w:w="1110" w:type="pct"/>
            <w:shd w:val="clear" w:color="auto" w:fill="auto"/>
            <w:noWrap/>
            <w:vAlign w:val="bottom"/>
            <w:hideMark/>
          </w:tcPr>
          <w:p w14:paraId="4F91B8DC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deg.</w:t>
            </w:r>
          </w:p>
        </w:tc>
        <w:tc>
          <w:tcPr>
            <w:tcW w:w="1399" w:type="pct"/>
            <w:shd w:val="clear" w:color="auto" w:fill="auto"/>
            <w:noWrap/>
            <w:vAlign w:val="bottom"/>
            <w:hideMark/>
          </w:tcPr>
          <w:p w14:paraId="246DB441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deg.</w:t>
            </w:r>
          </w:p>
        </w:tc>
        <w:tc>
          <w:tcPr>
            <w:tcW w:w="1299" w:type="pct"/>
            <w:shd w:val="clear" w:color="auto" w:fill="auto"/>
            <w:noWrap/>
            <w:vAlign w:val="bottom"/>
            <w:hideMark/>
          </w:tcPr>
          <w:p w14:paraId="1FA8DD69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dBi</w:t>
            </w:r>
          </w:p>
        </w:tc>
      </w:tr>
      <w:tr w:rsidR="004D492D" w:rsidRPr="0037173D" w14:paraId="576A9860" w14:textId="77777777" w:rsidTr="004D492D">
        <w:trPr>
          <w:trHeight w:val="300"/>
        </w:trPr>
        <w:tc>
          <w:tcPr>
            <w:tcW w:w="1192" w:type="pct"/>
            <w:shd w:val="clear" w:color="auto" w:fill="auto"/>
            <w:noWrap/>
            <w:vAlign w:val="bottom"/>
            <w:hideMark/>
          </w:tcPr>
          <w:p w14:paraId="1666C0CD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0</w:t>
            </w:r>
          </w:p>
        </w:tc>
        <w:tc>
          <w:tcPr>
            <w:tcW w:w="1110" w:type="pct"/>
            <w:shd w:val="clear" w:color="auto" w:fill="auto"/>
            <w:noWrap/>
            <w:vAlign w:val="bottom"/>
            <w:hideMark/>
          </w:tcPr>
          <w:p w14:paraId="7EFF238E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66,1</w:t>
            </w:r>
          </w:p>
        </w:tc>
        <w:tc>
          <w:tcPr>
            <w:tcW w:w="1399" w:type="pct"/>
            <w:shd w:val="clear" w:color="auto" w:fill="auto"/>
            <w:noWrap/>
            <w:vAlign w:val="bottom"/>
            <w:hideMark/>
          </w:tcPr>
          <w:p w14:paraId="1D03E970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0</w:t>
            </w:r>
          </w:p>
        </w:tc>
        <w:tc>
          <w:tcPr>
            <w:tcW w:w="1299" w:type="pct"/>
            <w:shd w:val="clear" w:color="auto" w:fill="auto"/>
            <w:noWrap/>
            <w:vAlign w:val="bottom"/>
            <w:hideMark/>
          </w:tcPr>
          <w:p w14:paraId="3A1F2210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8</w:t>
            </w:r>
          </w:p>
        </w:tc>
      </w:tr>
      <w:tr w:rsidR="004D492D" w:rsidRPr="0037173D" w14:paraId="1B9A6734" w14:textId="77777777" w:rsidTr="004D492D">
        <w:trPr>
          <w:trHeight w:val="300"/>
        </w:trPr>
        <w:tc>
          <w:tcPr>
            <w:tcW w:w="1192" w:type="pct"/>
            <w:shd w:val="clear" w:color="auto" w:fill="auto"/>
            <w:noWrap/>
            <w:vAlign w:val="bottom"/>
            <w:hideMark/>
          </w:tcPr>
          <w:p w14:paraId="2F648F8A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10</w:t>
            </w:r>
          </w:p>
        </w:tc>
        <w:tc>
          <w:tcPr>
            <w:tcW w:w="1110" w:type="pct"/>
            <w:shd w:val="clear" w:color="auto" w:fill="auto"/>
            <w:noWrap/>
            <w:vAlign w:val="bottom"/>
            <w:hideMark/>
          </w:tcPr>
          <w:p w14:paraId="3FE373DB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64,2</w:t>
            </w:r>
          </w:p>
        </w:tc>
        <w:tc>
          <w:tcPr>
            <w:tcW w:w="1399" w:type="pct"/>
            <w:shd w:val="clear" w:color="auto" w:fill="auto"/>
            <w:noWrap/>
            <w:vAlign w:val="bottom"/>
            <w:hideMark/>
          </w:tcPr>
          <w:p w14:paraId="13E0606B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1,9</w:t>
            </w:r>
          </w:p>
        </w:tc>
        <w:tc>
          <w:tcPr>
            <w:tcW w:w="1299" w:type="pct"/>
            <w:shd w:val="clear" w:color="auto" w:fill="auto"/>
            <w:noWrap/>
            <w:vAlign w:val="bottom"/>
            <w:hideMark/>
          </w:tcPr>
          <w:p w14:paraId="21DFA3C4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8</w:t>
            </w:r>
          </w:p>
        </w:tc>
      </w:tr>
      <w:tr w:rsidR="004D492D" w:rsidRPr="0037173D" w14:paraId="68F4F7B1" w14:textId="77777777" w:rsidTr="004D492D">
        <w:trPr>
          <w:trHeight w:val="300"/>
        </w:trPr>
        <w:tc>
          <w:tcPr>
            <w:tcW w:w="1192" w:type="pct"/>
            <w:shd w:val="clear" w:color="auto" w:fill="auto"/>
            <w:noWrap/>
            <w:vAlign w:val="bottom"/>
            <w:hideMark/>
          </w:tcPr>
          <w:p w14:paraId="0D75F6EF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20</w:t>
            </w:r>
          </w:p>
        </w:tc>
        <w:tc>
          <w:tcPr>
            <w:tcW w:w="1110" w:type="pct"/>
            <w:shd w:val="clear" w:color="auto" w:fill="auto"/>
            <w:noWrap/>
            <w:vAlign w:val="bottom"/>
            <w:hideMark/>
          </w:tcPr>
          <w:p w14:paraId="018ED56B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59,2</w:t>
            </w:r>
          </w:p>
        </w:tc>
        <w:tc>
          <w:tcPr>
            <w:tcW w:w="1399" w:type="pct"/>
            <w:shd w:val="clear" w:color="auto" w:fill="auto"/>
            <w:noWrap/>
            <w:vAlign w:val="bottom"/>
            <w:hideMark/>
          </w:tcPr>
          <w:p w14:paraId="5F9E0BE3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6,9</w:t>
            </w:r>
          </w:p>
        </w:tc>
        <w:tc>
          <w:tcPr>
            <w:tcW w:w="1299" w:type="pct"/>
            <w:shd w:val="clear" w:color="auto" w:fill="auto"/>
            <w:noWrap/>
            <w:vAlign w:val="bottom"/>
            <w:hideMark/>
          </w:tcPr>
          <w:p w14:paraId="4D3AEF23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8</w:t>
            </w:r>
          </w:p>
        </w:tc>
      </w:tr>
      <w:tr w:rsidR="004D492D" w:rsidRPr="0037173D" w14:paraId="5E50A64F" w14:textId="77777777" w:rsidTr="004D492D">
        <w:trPr>
          <w:trHeight w:val="300"/>
        </w:trPr>
        <w:tc>
          <w:tcPr>
            <w:tcW w:w="1192" w:type="pct"/>
            <w:shd w:val="clear" w:color="auto" w:fill="auto"/>
            <w:noWrap/>
            <w:vAlign w:val="bottom"/>
            <w:hideMark/>
          </w:tcPr>
          <w:p w14:paraId="18CF234F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30</w:t>
            </w:r>
          </w:p>
        </w:tc>
        <w:tc>
          <w:tcPr>
            <w:tcW w:w="1110" w:type="pct"/>
            <w:shd w:val="clear" w:color="auto" w:fill="auto"/>
            <w:noWrap/>
            <w:vAlign w:val="bottom"/>
            <w:hideMark/>
          </w:tcPr>
          <w:p w14:paraId="5D8A57A7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52,3</w:t>
            </w:r>
          </w:p>
        </w:tc>
        <w:tc>
          <w:tcPr>
            <w:tcW w:w="1399" w:type="pct"/>
            <w:shd w:val="clear" w:color="auto" w:fill="auto"/>
            <w:noWrap/>
            <w:vAlign w:val="bottom"/>
            <w:hideMark/>
          </w:tcPr>
          <w:p w14:paraId="1F518639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13,8</w:t>
            </w:r>
          </w:p>
        </w:tc>
        <w:tc>
          <w:tcPr>
            <w:tcW w:w="1299" w:type="pct"/>
            <w:shd w:val="clear" w:color="auto" w:fill="auto"/>
            <w:noWrap/>
            <w:vAlign w:val="bottom"/>
            <w:hideMark/>
          </w:tcPr>
          <w:p w14:paraId="15970968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7,8</w:t>
            </w:r>
          </w:p>
        </w:tc>
      </w:tr>
      <w:tr w:rsidR="004D492D" w:rsidRPr="0037173D" w14:paraId="117E0514" w14:textId="77777777" w:rsidTr="004D492D">
        <w:trPr>
          <w:trHeight w:val="300"/>
        </w:trPr>
        <w:tc>
          <w:tcPr>
            <w:tcW w:w="1192" w:type="pct"/>
            <w:shd w:val="clear" w:color="auto" w:fill="auto"/>
            <w:noWrap/>
            <w:vAlign w:val="bottom"/>
            <w:hideMark/>
          </w:tcPr>
          <w:p w14:paraId="57090222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40</w:t>
            </w:r>
          </w:p>
        </w:tc>
        <w:tc>
          <w:tcPr>
            <w:tcW w:w="1110" w:type="pct"/>
            <w:shd w:val="clear" w:color="auto" w:fill="auto"/>
            <w:noWrap/>
            <w:vAlign w:val="bottom"/>
            <w:hideMark/>
          </w:tcPr>
          <w:p w14:paraId="0FA3BF9A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44,4</w:t>
            </w:r>
          </w:p>
        </w:tc>
        <w:tc>
          <w:tcPr>
            <w:tcW w:w="1399" w:type="pct"/>
            <w:shd w:val="clear" w:color="auto" w:fill="auto"/>
            <w:noWrap/>
            <w:vAlign w:val="bottom"/>
            <w:hideMark/>
          </w:tcPr>
          <w:p w14:paraId="17FA23FB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21,7</w:t>
            </w:r>
          </w:p>
        </w:tc>
        <w:tc>
          <w:tcPr>
            <w:tcW w:w="1299" w:type="pct"/>
            <w:shd w:val="clear" w:color="auto" w:fill="auto"/>
            <w:noWrap/>
            <w:vAlign w:val="bottom"/>
            <w:hideMark/>
          </w:tcPr>
          <w:p w14:paraId="72430E07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6,9</w:t>
            </w:r>
          </w:p>
        </w:tc>
      </w:tr>
      <w:tr w:rsidR="004D492D" w:rsidRPr="0037173D" w14:paraId="55E9BC3F" w14:textId="77777777" w:rsidTr="004D492D">
        <w:trPr>
          <w:trHeight w:val="300"/>
        </w:trPr>
        <w:tc>
          <w:tcPr>
            <w:tcW w:w="1192" w:type="pct"/>
            <w:shd w:val="clear" w:color="auto" w:fill="auto"/>
            <w:noWrap/>
            <w:vAlign w:val="bottom"/>
            <w:hideMark/>
          </w:tcPr>
          <w:p w14:paraId="2A957E59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50</w:t>
            </w:r>
          </w:p>
        </w:tc>
        <w:tc>
          <w:tcPr>
            <w:tcW w:w="1110" w:type="pct"/>
            <w:shd w:val="clear" w:color="auto" w:fill="auto"/>
            <w:noWrap/>
            <w:vAlign w:val="bottom"/>
            <w:hideMark/>
          </w:tcPr>
          <w:p w14:paraId="441CEB02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36</w:t>
            </w:r>
          </w:p>
        </w:tc>
        <w:tc>
          <w:tcPr>
            <w:tcW w:w="1399" w:type="pct"/>
            <w:shd w:val="clear" w:color="auto" w:fill="auto"/>
            <w:noWrap/>
            <w:vAlign w:val="bottom"/>
            <w:hideMark/>
          </w:tcPr>
          <w:p w14:paraId="24707AEE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30,1</w:t>
            </w:r>
          </w:p>
        </w:tc>
        <w:tc>
          <w:tcPr>
            <w:tcW w:w="1299" w:type="pct"/>
            <w:shd w:val="clear" w:color="auto" w:fill="auto"/>
            <w:noWrap/>
            <w:vAlign w:val="bottom"/>
            <w:hideMark/>
          </w:tcPr>
          <w:p w14:paraId="0A28AFB7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5,5</w:t>
            </w:r>
          </w:p>
        </w:tc>
      </w:tr>
      <w:tr w:rsidR="004D492D" w:rsidRPr="0037173D" w14:paraId="72A3128A" w14:textId="77777777" w:rsidTr="004D492D">
        <w:trPr>
          <w:trHeight w:val="300"/>
        </w:trPr>
        <w:tc>
          <w:tcPr>
            <w:tcW w:w="1192" w:type="pct"/>
            <w:shd w:val="clear" w:color="auto" w:fill="auto"/>
            <w:noWrap/>
            <w:vAlign w:val="bottom"/>
            <w:hideMark/>
          </w:tcPr>
          <w:p w14:paraId="02E7A2A5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60</w:t>
            </w:r>
          </w:p>
        </w:tc>
        <w:tc>
          <w:tcPr>
            <w:tcW w:w="1110" w:type="pct"/>
            <w:shd w:val="clear" w:color="auto" w:fill="auto"/>
            <w:noWrap/>
            <w:vAlign w:val="bottom"/>
            <w:hideMark/>
          </w:tcPr>
          <w:p w14:paraId="0B573AAF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27,2</w:t>
            </w:r>
          </w:p>
        </w:tc>
        <w:tc>
          <w:tcPr>
            <w:tcW w:w="1399" w:type="pct"/>
            <w:shd w:val="clear" w:color="auto" w:fill="auto"/>
            <w:noWrap/>
            <w:vAlign w:val="bottom"/>
            <w:hideMark/>
          </w:tcPr>
          <w:p w14:paraId="2C72FB88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38,9</w:t>
            </w:r>
          </w:p>
        </w:tc>
        <w:tc>
          <w:tcPr>
            <w:tcW w:w="1299" w:type="pct"/>
            <w:shd w:val="clear" w:color="auto" w:fill="auto"/>
            <w:noWrap/>
            <w:vAlign w:val="bottom"/>
            <w:hideMark/>
          </w:tcPr>
          <w:p w14:paraId="52286477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3,6</w:t>
            </w:r>
          </w:p>
        </w:tc>
      </w:tr>
      <w:tr w:rsidR="004D492D" w:rsidRPr="0037173D" w14:paraId="34CE9B9C" w14:textId="77777777" w:rsidTr="004D492D">
        <w:trPr>
          <w:trHeight w:val="300"/>
        </w:trPr>
        <w:tc>
          <w:tcPr>
            <w:tcW w:w="1192" w:type="pct"/>
            <w:shd w:val="clear" w:color="auto" w:fill="auto"/>
            <w:noWrap/>
            <w:vAlign w:val="bottom"/>
            <w:hideMark/>
          </w:tcPr>
          <w:p w14:paraId="750B3077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70</w:t>
            </w:r>
          </w:p>
        </w:tc>
        <w:tc>
          <w:tcPr>
            <w:tcW w:w="1110" w:type="pct"/>
            <w:shd w:val="clear" w:color="auto" w:fill="auto"/>
            <w:noWrap/>
            <w:vAlign w:val="bottom"/>
            <w:hideMark/>
          </w:tcPr>
          <w:p w14:paraId="494F3AA5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18,2</w:t>
            </w:r>
          </w:p>
        </w:tc>
        <w:tc>
          <w:tcPr>
            <w:tcW w:w="1399" w:type="pct"/>
            <w:shd w:val="clear" w:color="auto" w:fill="auto"/>
            <w:noWrap/>
            <w:vAlign w:val="bottom"/>
            <w:hideMark/>
          </w:tcPr>
          <w:p w14:paraId="7F8997B1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47,9</w:t>
            </w:r>
          </w:p>
        </w:tc>
        <w:tc>
          <w:tcPr>
            <w:tcW w:w="1299" w:type="pct"/>
            <w:shd w:val="clear" w:color="auto" w:fill="auto"/>
            <w:noWrap/>
            <w:vAlign w:val="bottom"/>
            <w:hideMark/>
          </w:tcPr>
          <w:p w14:paraId="5C8D53A4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0,7</w:t>
            </w:r>
          </w:p>
        </w:tc>
      </w:tr>
      <w:tr w:rsidR="004D492D" w:rsidRPr="0037173D" w14:paraId="15F650D9" w14:textId="77777777" w:rsidTr="004D492D">
        <w:trPr>
          <w:trHeight w:val="300"/>
        </w:trPr>
        <w:tc>
          <w:tcPr>
            <w:tcW w:w="1192" w:type="pct"/>
            <w:shd w:val="clear" w:color="auto" w:fill="auto"/>
            <w:noWrap/>
            <w:vAlign w:val="bottom"/>
            <w:hideMark/>
          </w:tcPr>
          <w:p w14:paraId="75349220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80</w:t>
            </w:r>
          </w:p>
        </w:tc>
        <w:tc>
          <w:tcPr>
            <w:tcW w:w="1110" w:type="pct"/>
            <w:shd w:val="clear" w:color="auto" w:fill="auto"/>
            <w:noWrap/>
            <w:vAlign w:val="bottom"/>
            <w:hideMark/>
          </w:tcPr>
          <w:p w14:paraId="7CD6C963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9,1</w:t>
            </w:r>
          </w:p>
        </w:tc>
        <w:tc>
          <w:tcPr>
            <w:tcW w:w="1399" w:type="pct"/>
            <w:shd w:val="clear" w:color="auto" w:fill="auto"/>
            <w:noWrap/>
            <w:vAlign w:val="bottom"/>
            <w:hideMark/>
          </w:tcPr>
          <w:p w14:paraId="56F8CD3B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57</w:t>
            </w:r>
          </w:p>
        </w:tc>
        <w:tc>
          <w:tcPr>
            <w:tcW w:w="1299" w:type="pct"/>
            <w:shd w:val="clear" w:color="auto" w:fill="auto"/>
            <w:noWrap/>
            <w:vAlign w:val="bottom"/>
            <w:hideMark/>
          </w:tcPr>
          <w:p w14:paraId="21E62A6D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-2,2</w:t>
            </w:r>
          </w:p>
        </w:tc>
      </w:tr>
      <w:tr w:rsidR="004D492D" w:rsidRPr="0037173D" w14:paraId="32306956" w14:textId="77777777" w:rsidTr="004D492D">
        <w:trPr>
          <w:trHeight w:val="300"/>
        </w:trPr>
        <w:tc>
          <w:tcPr>
            <w:tcW w:w="1192" w:type="pct"/>
            <w:shd w:val="clear" w:color="auto" w:fill="auto"/>
            <w:noWrap/>
            <w:vAlign w:val="bottom"/>
            <w:hideMark/>
          </w:tcPr>
          <w:p w14:paraId="25883F9E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90</w:t>
            </w:r>
          </w:p>
        </w:tc>
        <w:tc>
          <w:tcPr>
            <w:tcW w:w="1110" w:type="pct"/>
            <w:shd w:val="clear" w:color="auto" w:fill="auto"/>
            <w:noWrap/>
            <w:vAlign w:val="bottom"/>
            <w:hideMark/>
          </w:tcPr>
          <w:p w14:paraId="76FD5F5F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0</w:t>
            </w:r>
          </w:p>
        </w:tc>
        <w:tc>
          <w:tcPr>
            <w:tcW w:w="1399" w:type="pct"/>
            <w:shd w:val="clear" w:color="auto" w:fill="auto"/>
            <w:noWrap/>
            <w:vAlign w:val="bottom"/>
            <w:hideMark/>
          </w:tcPr>
          <w:p w14:paraId="7140AA95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66,1</w:t>
            </w:r>
          </w:p>
        </w:tc>
        <w:tc>
          <w:tcPr>
            <w:tcW w:w="1299" w:type="pct"/>
            <w:shd w:val="clear" w:color="auto" w:fill="auto"/>
            <w:noWrap/>
            <w:vAlign w:val="bottom"/>
            <w:hideMark/>
          </w:tcPr>
          <w:p w14:paraId="58DD05B2" w14:textId="77777777" w:rsidR="004D492D" w:rsidRPr="009D109F" w:rsidRDefault="004D492D" w:rsidP="009D109F">
            <w:pPr>
              <w:jc w:val="center"/>
              <w:rPr>
                <w:lang w:val="en-GB"/>
              </w:rPr>
            </w:pPr>
            <w:r w:rsidRPr="009D109F">
              <w:rPr>
                <w:lang w:val="en-GB"/>
              </w:rPr>
              <w:t>-5,5</w:t>
            </w:r>
          </w:p>
        </w:tc>
      </w:tr>
    </w:tbl>
    <w:p w14:paraId="78AB2F28" w14:textId="77777777" w:rsidR="004D492D" w:rsidRPr="0037173D" w:rsidRDefault="004D492D" w:rsidP="008210C5">
      <w:pPr>
        <w:pStyle w:val="List"/>
        <w:rPr>
          <w:lang w:val="en-GB"/>
        </w:rPr>
      </w:pPr>
    </w:p>
    <w:p w14:paraId="6F8CA201" w14:textId="72DB6135" w:rsidR="00287AD2" w:rsidRDefault="00275E1F" w:rsidP="00287AD2">
      <w:pPr>
        <w:pStyle w:val="List"/>
        <w:rPr>
          <w:lang w:val="en-GB"/>
        </w:rPr>
      </w:pPr>
      <w:r>
        <w:rPr>
          <w:lang w:val="en-GB"/>
        </w:rPr>
        <w:t>3.3.5 Satellite system noise temperature</w:t>
      </w:r>
    </w:p>
    <w:p w14:paraId="5650BFD0" w14:textId="4ED9CC55" w:rsidR="00275E1F" w:rsidRDefault="00275E1F" w:rsidP="00287AD2">
      <w:pPr>
        <w:pStyle w:val="List"/>
        <w:rPr>
          <w:lang w:val="en-GB"/>
        </w:rPr>
      </w:pPr>
      <w:r>
        <w:rPr>
          <w:lang w:val="en-GB"/>
        </w:rPr>
        <w:tab/>
        <w:t xml:space="preserve">The satellite noise level at the receiver input is shown in Table </w:t>
      </w:r>
      <w:r w:rsidR="00853921">
        <w:rPr>
          <w:lang w:val="en-GB"/>
        </w:rPr>
        <w:t>3</w:t>
      </w:r>
      <w:r>
        <w:rPr>
          <w:lang w:val="en-GB"/>
        </w:rPr>
        <w:t>.  Without external interference the system noise temperature is 25.7 dBK.</w:t>
      </w:r>
    </w:p>
    <w:p w14:paraId="75120C24" w14:textId="77777777" w:rsidR="00275E1F" w:rsidRDefault="00275E1F" w:rsidP="00287AD2">
      <w:pPr>
        <w:pStyle w:val="List"/>
        <w:rPr>
          <w:lang w:val="en-GB"/>
        </w:rPr>
      </w:pPr>
    </w:p>
    <w:p w14:paraId="5F108A36" w14:textId="2929C4F2" w:rsidR="00275E1F" w:rsidRDefault="00275E1F" w:rsidP="00287AD2">
      <w:pPr>
        <w:pStyle w:val="List"/>
        <w:rPr>
          <w:lang w:val="en-GB"/>
        </w:rPr>
      </w:pPr>
      <w:r>
        <w:rPr>
          <w:lang w:val="en-GB"/>
        </w:rPr>
        <w:tab/>
        <w:t xml:space="preserve">Table </w:t>
      </w:r>
      <w:r w:rsidR="00853921">
        <w:rPr>
          <w:lang w:val="en-GB"/>
        </w:rPr>
        <w:t>3</w:t>
      </w:r>
      <w:r>
        <w:rPr>
          <w:lang w:val="en-GB"/>
        </w:rPr>
        <w:t>. Satellite receiver system noise temperature</w:t>
      </w:r>
    </w:p>
    <w:tbl>
      <w:tblPr>
        <w:tblW w:w="4961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992"/>
        <w:gridCol w:w="992"/>
      </w:tblGrid>
      <w:tr w:rsidR="00275E1F" w:rsidRPr="00275E1F" w14:paraId="66F09ED8" w14:textId="77777777" w:rsidTr="00275E1F">
        <w:trPr>
          <w:trHeight w:val="300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47130776" w14:textId="42755340" w:rsidR="00275E1F" w:rsidRPr="00275E1F" w:rsidRDefault="00275E1F" w:rsidP="00275E1F">
            <w:pPr>
              <w:rPr>
                <w:rFonts w:ascii="Calibri" w:eastAsia="Times New Roman" w:hAnsi="Calibri" w:cs="Times New Roman"/>
                <w:color w:val="000000"/>
              </w:rPr>
            </w:pPr>
            <w:r w:rsidRPr="00275E1F">
              <w:rPr>
                <w:rFonts w:ascii="Calibri" w:eastAsia="Times New Roman" w:hAnsi="Calibri" w:cs="Times New Roman"/>
                <w:color w:val="000000"/>
              </w:rPr>
              <w:t>Antenna noise temp</w:t>
            </w:r>
            <w:r w:rsidR="00853921">
              <w:rPr>
                <w:rFonts w:ascii="Calibri" w:eastAsia="Times New Roman" w:hAnsi="Calibri" w:cs="Times New Roman"/>
                <w:color w:val="000000"/>
              </w:rPr>
              <w:t>erature</w:t>
            </w:r>
            <w:r w:rsidRPr="00275E1F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012126F" w14:textId="77777777" w:rsidR="00275E1F" w:rsidRPr="00AA06AD" w:rsidRDefault="00275E1F" w:rsidP="00275E1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06AD">
              <w:rPr>
                <w:rFonts w:ascii="Calibri" w:eastAsia="Times New Roman" w:hAnsi="Calibri" w:cs="Times New Roman"/>
                <w:color w:val="000000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059FAA1" w14:textId="77777777" w:rsidR="00275E1F" w:rsidRPr="00275E1F" w:rsidRDefault="00275E1F" w:rsidP="00275E1F">
            <w:pPr>
              <w:rPr>
                <w:rFonts w:ascii="Calibri" w:eastAsia="Times New Roman" w:hAnsi="Calibri" w:cs="Times New Roman"/>
                <w:color w:val="000000"/>
              </w:rPr>
            </w:pPr>
            <w:r w:rsidRPr="00275E1F">
              <w:rPr>
                <w:rFonts w:ascii="Calibri" w:eastAsia="Times New Roman" w:hAnsi="Calibri" w:cs="Times New Roman"/>
                <w:color w:val="000000"/>
              </w:rPr>
              <w:t>K</w:t>
            </w:r>
          </w:p>
        </w:tc>
      </w:tr>
      <w:tr w:rsidR="00275E1F" w:rsidRPr="00275E1F" w14:paraId="6A42424B" w14:textId="77777777" w:rsidTr="00275E1F">
        <w:trPr>
          <w:trHeight w:val="300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380AB2B0" w14:textId="77777777" w:rsidR="00275E1F" w:rsidRPr="00275E1F" w:rsidRDefault="00275E1F" w:rsidP="00275E1F">
            <w:pPr>
              <w:rPr>
                <w:rFonts w:ascii="Calibri" w:eastAsia="Times New Roman" w:hAnsi="Calibri" w:cs="Times New Roman"/>
                <w:color w:val="000000"/>
              </w:rPr>
            </w:pPr>
            <w:r w:rsidRPr="00275E1F">
              <w:rPr>
                <w:rFonts w:ascii="Calibri" w:eastAsia="Times New Roman" w:hAnsi="Calibri" w:cs="Times New Roman"/>
                <w:color w:val="000000"/>
              </w:rPr>
              <w:t>Feed losses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D75EB33" w14:textId="77777777" w:rsidR="00275E1F" w:rsidRPr="00AA06AD" w:rsidRDefault="00275E1F" w:rsidP="00275E1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06AD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FCCAE28" w14:textId="77777777" w:rsidR="00275E1F" w:rsidRPr="00275E1F" w:rsidRDefault="00275E1F" w:rsidP="00275E1F">
            <w:pPr>
              <w:rPr>
                <w:rFonts w:ascii="Calibri" w:eastAsia="Times New Roman" w:hAnsi="Calibri" w:cs="Times New Roman"/>
                <w:color w:val="000000"/>
              </w:rPr>
            </w:pPr>
            <w:r w:rsidRPr="00275E1F">
              <w:rPr>
                <w:rFonts w:ascii="Calibri" w:eastAsia="Times New Roman" w:hAnsi="Calibri" w:cs="Times New Roman"/>
                <w:color w:val="000000"/>
              </w:rPr>
              <w:t>dB</w:t>
            </w:r>
          </w:p>
        </w:tc>
      </w:tr>
      <w:tr w:rsidR="00275E1F" w:rsidRPr="00275E1F" w14:paraId="48D145F8" w14:textId="77777777" w:rsidTr="00275E1F">
        <w:trPr>
          <w:trHeight w:val="300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0AF62A90" w14:textId="77777777" w:rsidR="00275E1F" w:rsidRPr="00275E1F" w:rsidRDefault="00275E1F" w:rsidP="00275E1F">
            <w:pPr>
              <w:rPr>
                <w:rFonts w:ascii="Calibri" w:eastAsia="Times New Roman" w:hAnsi="Calibri" w:cs="Times New Roman"/>
                <w:color w:val="000000"/>
              </w:rPr>
            </w:pPr>
            <w:r w:rsidRPr="00275E1F">
              <w:rPr>
                <w:rFonts w:ascii="Calibri" w:eastAsia="Times New Roman" w:hAnsi="Calibri" w:cs="Times New Roman"/>
                <w:color w:val="000000"/>
              </w:rPr>
              <w:t>LNA noise figure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0CB9EB2" w14:textId="77777777" w:rsidR="00275E1F" w:rsidRPr="00AA06AD" w:rsidRDefault="00275E1F" w:rsidP="00275E1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06AD">
              <w:rPr>
                <w:rFonts w:ascii="Calibri" w:eastAsia="Times New Roman" w:hAnsi="Calibri" w:cs="Times New Roman"/>
                <w:color w:val="000000"/>
              </w:rPr>
              <w:t>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E93D7F9" w14:textId="77777777" w:rsidR="00275E1F" w:rsidRPr="00275E1F" w:rsidRDefault="00275E1F" w:rsidP="00275E1F">
            <w:pPr>
              <w:rPr>
                <w:rFonts w:ascii="Calibri" w:eastAsia="Times New Roman" w:hAnsi="Calibri" w:cs="Times New Roman"/>
                <w:color w:val="000000"/>
              </w:rPr>
            </w:pPr>
            <w:r w:rsidRPr="00275E1F">
              <w:rPr>
                <w:rFonts w:ascii="Calibri" w:eastAsia="Times New Roman" w:hAnsi="Calibri" w:cs="Times New Roman"/>
                <w:color w:val="000000"/>
              </w:rPr>
              <w:t>dB</w:t>
            </w:r>
          </w:p>
        </w:tc>
      </w:tr>
      <w:tr w:rsidR="00275E1F" w:rsidRPr="00275E1F" w14:paraId="71370810" w14:textId="77777777" w:rsidTr="00275E1F">
        <w:trPr>
          <w:trHeight w:val="300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1F76251F" w14:textId="2A07A833" w:rsidR="00275E1F" w:rsidRPr="00275E1F" w:rsidRDefault="00275E1F" w:rsidP="00275E1F">
            <w:pPr>
              <w:rPr>
                <w:rFonts w:ascii="Calibri" w:eastAsia="Times New Roman" w:hAnsi="Calibri" w:cs="Times New Roman"/>
                <w:color w:val="000000"/>
              </w:rPr>
            </w:pPr>
            <w:r w:rsidRPr="00275E1F">
              <w:rPr>
                <w:rFonts w:ascii="Calibri" w:eastAsia="Times New Roman" w:hAnsi="Calibri" w:cs="Times New Roman"/>
                <w:color w:val="000000"/>
              </w:rPr>
              <w:t>LNA noise temp</w:t>
            </w:r>
            <w:r w:rsidR="00853921">
              <w:rPr>
                <w:rFonts w:ascii="Calibri" w:eastAsia="Times New Roman" w:hAnsi="Calibri" w:cs="Times New Roman"/>
                <w:color w:val="000000"/>
              </w:rPr>
              <w:t>erature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27ACA91" w14:textId="77777777" w:rsidR="00275E1F" w:rsidRPr="00275E1F" w:rsidRDefault="00275E1F" w:rsidP="00275E1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75E1F">
              <w:rPr>
                <w:rFonts w:ascii="Calibri" w:eastAsia="Times New Roman" w:hAnsi="Calibri" w:cs="Times New Roman"/>
                <w:color w:val="000000"/>
              </w:rPr>
              <w:t>159,7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BB9C7EA" w14:textId="77777777" w:rsidR="00275E1F" w:rsidRPr="00275E1F" w:rsidRDefault="00275E1F" w:rsidP="00275E1F">
            <w:pPr>
              <w:rPr>
                <w:rFonts w:ascii="Calibri" w:eastAsia="Times New Roman" w:hAnsi="Calibri" w:cs="Times New Roman"/>
                <w:color w:val="000000"/>
              </w:rPr>
            </w:pPr>
            <w:r w:rsidRPr="00275E1F">
              <w:rPr>
                <w:rFonts w:ascii="Calibri" w:eastAsia="Times New Roman" w:hAnsi="Calibri" w:cs="Times New Roman"/>
                <w:color w:val="000000"/>
              </w:rPr>
              <w:t>K</w:t>
            </w:r>
          </w:p>
        </w:tc>
      </w:tr>
      <w:tr w:rsidR="00275E1F" w:rsidRPr="00275E1F" w14:paraId="6115F74A" w14:textId="77777777" w:rsidTr="00275E1F">
        <w:trPr>
          <w:trHeight w:val="300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673D4685" w14:textId="2B7F0C30" w:rsidR="00275E1F" w:rsidRPr="00275E1F" w:rsidRDefault="00275E1F" w:rsidP="00275E1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Feed</w:t>
            </w:r>
            <w:r w:rsidRPr="00275E1F">
              <w:rPr>
                <w:rFonts w:ascii="Calibri" w:eastAsia="Times New Roman" w:hAnsi="Calibri" w:cs="Times New Roman"/>
                <w:color w:val="000000"/>
              </w:rPr>
              <w:t>loss noise temp</w:t>
            </w:r>
            <w:r w:rsidR="00853921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275E1F">
              <w:rPr>
                <w:rFonts w:ascii="Calibri" w:eastAsia="Times New Roman" w:hAnsi="Calibri" w:cs="Times New Roman"/>
                <w:color w:val="000000"/>
              </w:rPr>
              <w:t xml:space="preserve"> at LNA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4C74E22" w14:textId="77777777" w:rsidR="00275E1F" w:rsidRPr="00275E1F" w:rsidRDefault="00275E1F" w:rsidP="00275E1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75E1F">
              <w:rPr>
                <w:rFonts w:ascii="Calibri" w:eastAsia="Times New Roman" w:hAnsi="Calibri" w:cs="Times New Roman"/>
                <w:color w:val="000000"/>
              </w:rPr>
              <w:t>56,1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D0D44D1" w14:textId="77777777" w:rsidR="00275E1F" w:rsidRPr="00275E1F" w:rsidRDefault="00275E1F" w:rsidP="00275E1F">
            <w:pPr>
              <w:rPr>
                <w:rFonts w:ascii="Calibri" w:eastAsia="Times New Roman" w:hAnsi="Calibri" w:cs="Times New Roman"/>
                <w:color w:val="000000"/>
              </w:rPr>
            </w:pPr>
            <w:r w:rsidRPr="00275E1F">
              <w:rPr>
                <w:rFonts w:ascii="Calibri" w:eastAsia="Times New Roman" w:hAnsi="Calibri" w:cs="Times New Roman"/>
                <w:color w:val="000000"/>
              </w:rPr>
              <w:t>K</w:t>
            </w:r>
          </w:p>
        </w:tc>
      </w:tr>
      <w:tr w:rsidR="00275E1F" w:rsidRPr="00275E1F" w14:paraId="0C000395" w14:textId="77777777" w:rsidTr="00275E1F">
        <w:trPr>
          <w:trHeight w:val="300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22BCCB45" w14:textId="440366AD" w:rsidR="00275E1F" w:rsidRPr="00275E1F" w:rsidRDefault="00275E1F" w:rsidP="00275E1F">
            <w:pPr>
              <w:rPr>
                <w:rFonts w:ascii="Calibri" w:eastAsia="Times New Roman" w:hAnsi="Calibri" w:cs="Times New Roman"/>
                <w:color w:val="000000"/>
              </w:rPr>
            </w:pPr>
            <w:r w:rsidRPr="00275E1F">
              <w:rPr>
                <w:rFonts w:ascii="Calibri" w:eastAsia="Times New Roman" w:hAnsi="Calibri" w:cs="Times New Roman"/>
                <w:color w:val="000000"/>
              </w:rPr>
              <w:t>Antenna noise temp</w:t>
            </w:r>
            <w:r w:rsidR="00853921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275E1F">
              <w:rPr>
                <w:rFonts w:ascii="Calibri" w:eastAsia="Times New Roman" w:hAnsi="Calibri" w:cs="Times New Roman"/>
                <w:color w:val="000000"/>
              </w:rPr>
              <w:t xml:space="preserve"> at LNA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FCED36F" w14:textId="77777777" w:rsidR="00275E1F" w:rsidRPr="00275E1F" w:rsidRDefault="00275E1F" w:rsidP="00275E1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75E1F">
              <w:rPr>
                <w:rFonts w:ascii="Calibri" w:eastAsia="Times New Roman" w:hAnsi="Calibri" w:cs="Times New Roman"/>
                <w:color w:val="000000"/>
              </w:rPr>
              <w:t>158,9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C921A18" w14:textId="77777777" w:rsidR="00275E1F" w:rsidRPr="00275E1F" w:rsidRDefault="00275E1F" w:rsidP="00275E1F">
            <w:pPr>
              <w:rPr>
                <w:rFonts w:ascii="Calibri" w:eastAsia="Times New Roman" w:hAnsi="Calibri" w:cs="Times New Roman"/>
                <w:color w:val="000000"/>
              </w:rPr>
            </w:pPr>
            <w:r w:rsidRPr="00275E1F">
              <w:rPr>
                <w:rFonts w:ascii="Calibri" w:eastAsia="Times New Roman" w:hAnsi="Calibri" w:cs="Times New Roman"/>
                <w:color w:val="000000"/>
              </w:rPr>
              <w:t>K</w:t>
            </w:r>
          </w:p>
        </w:tc>
      </w:tr>
      <w:tr w:rsidR="00275E1F" w:rsidRPr="00275E1F" w14:paraId="5DFC0B69" w14:textId="77777777" w:rsidTr="00275E1F">
        <w:trPr>
          <w:trHeight w:val="300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77961E27" w14:textId="5186E180" w:rsidR="00275E1F" w:rsidRPr="00275E1F" w:rsidRDefault="00275E1F" w:rsidP="00275E1F">
            <w:pPr>
              <w:rPr>
                <w:rFonts w:ascii="Calibri" w:eastAsia="Times New Roman" w:hAnsi="Calibri" w:cs="Times New Roman"/>
                <w:color w:val="000000"/>
              </w:rPr>
            </w:pPr>
            <w:r w:rsidRPr="00275E1F">
              <w:rPr>
                <w:rFonts w:ascii="Calibri" w:eastAsia="Times New Roman" w:hAnsi="Calibri" w:cs="Times New Roman"/>
                <w:color w:val="000000"/>
              </w:rPr>
              <w:t>System noise temp</w:t>
            </w:r>
            <w:r w:rsidR="00853921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275E1F">
              <w:rPr>
                <w:rFonts w:ascii="Calibri" w:eastAsia="Times New Roman" w:hAnsi="Calibri" w:cs="Times New Roman"/>
                <w:color w:val="000000"/>
              </w:rPr>
              <w:t xml:space="preserve"> at LNA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50FB2C1" w14:textId="77777777" w:rsidR="00275E1F" w:rsidRPr="00275E1F" w:rsidRDefault="00275E1F" w:rsidP="00275E1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75E1F">
              <w:rPr>
                <w:rFonts w:ascii="Calibri" w:eastAsia="Times New Roman" w:hAnsi="Calibri" w:cs="Times New Roman"/>
                <w:color w:val="000000"/>
              </w:rPr>
              <w:t>374,7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649883A" w14:textId="77777777" w:rsidR="00275E1F" w:rsidRPr="00275E1F" w:rsidRDefault="00275E1F" w:rsidP="00275E1F">
            <w:pPr>
              <w:rPr>
                <w:rFonts w:ascii="Calibri" w:eastAsia="Times New Roman" w:hAnsi="Calibri" w:cs="Times New Roman"/>
                <w:color w:val="000000"/>
              </w:rPr>
            </w:pPr>
            <w:r w:rsidRPr="00275E1F">
              <w:rPr>
                <w:rFonts w:ascii="Calibri" w:eastAsia="Times New Roman" w:hAnsi="Calibri" w:cs="Times New Roman"/>
                <w:color w:val="000000"/>
              </w:rPr>
              <w:t>K</w:t>
            </w:r>
          </w:p>
        </w:tc>
      </w:tr>
      <w:tr w:rsidR="00275E1F" w:rsidRPr="00275E1F" w14:paraId="5AD47795" w14:textId="77777777" w:rsidTr="00275E1F">
        <w:trPr>
          <w:trHeight w:val="300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294E9C07" w14:textId="3E85BF7F" w:rsidR="00275E1F" w:rsidRPr="00275E1F" w:rsidRDefault="00275E1F" w:rsidP="00275E1F">
            <w:pPr>
              <w:rPr>
                <w:rFonts w:ascii="Calibri" w:eastAsia="Times New Roman" w:hAnsi="Calibri" w:cs="Times New Roman"/>
                <w:color w:val="000000"/>
              </w:rPr>
            </w:pPr>
            <w:r w:rsidRPr="00275E1F">
              <w:rPr>
                <w:rFonts w:ascii="Calibri" w:eastAsia="Times New Roman" w:hAnsi="Calibri" w:cs="Times New Roman"/>
                <w:color w:val="000000"/>
              </w:rPr>
              <w:t>System noise temp</w:t>
            </w:r>
            <w:r w:rsidR="00853921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275E1F">
              <w:rPr>
                <w:rFonts w:ascii="Calibri" w:eastAsia="Times New Roman" w:hAnsi="Calibri" w:cs="Times New Roman"/>
                <w:color w:val="000000"/>
              </w:rPr>
              <w:t xml:space="preserve"> at LNA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7C48D10" w14:textId="77777777" w:rsidR="00275E1F" w:rsidRPr="00275E1F" w:rsidRDefault="00275E1F" w:rsidP="00275E1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75E1F">
              <w:rPr>
                <w:rFonts w:ascii="Calibri" w:eastAsia="Times New Roman" w:hAnsi="Calibri" w:cs="Times New Roman"/>
                <w:color w:val="000000"/>
              </w:rPr>
              <w:t>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A647474" w14:textId="77777777" w:rsidR="00275E1F" w:rsidRPr="00275E1F" w:rsidRDefault="00275E1F" w:rsidP="00275E1F">
            <w:pPr>
              <w:rPr>
                <w:rFonts w:ascii="Calibri" w:eastAsia="Times New Roman" w:hAnsi="Calibri" w:cs="Times New Roman"/>
                <w:color w:val="000000"/>
              </w:rPr>
            </w:pPr>
            <w:r w:rsidRPr="00275E1F">
              <w:rPr>
                <w:rFonts w:ascii="Calibri" w:eastAsia="Times New Roman" w:hAnsi="Calibri" w:cs="Times New Roman"/>
                <w:color w:val="000000"/>
              </w:rPr>
              <w:t>dBK</w:t>
            </w:r>
          </w:p>
        </w:tc>
      </w:tr>
    </w:tbl>
    <w:p w14:paraId="1893340E" w14:textId="77777777" w:rsidR="00275E1F" w:rsidRDefault="00275E1F" w:rsidP="00287AD2">
      <w:pPr>
        <w:pStyle w:val="List"/>
        <w:rPr>
          <w:lang w:val="en-GB"/>
        </w:rPr>
      </w:pPr>
    </w:p>
    <w:p w14:paraId="77E3780D" w14:textId="02C70BD2" w:rsidR="00275E1F" w:rsidRPr="0037173D" w:rsidRDefault="00275E1F" w:rsidP="00287AD2">
      <w:pPr>
        <w:pStyle w:val="List"/>
        <w:rPr>
          <w:lang w:val="en-GB"/>
        </w:rPr>
      </w:pPr>
      <w:r>
        <w:rPr>
          <w:lang w:val="en-GB"/>
        </w:rPr>
        <w:t>3.3.6 Uplink C/N0</w:t>
      </w:r>
    </w:p>
    <w:p w14:paraId="64D219DB" w14:textId="7CF1CDDC" w:rsidR="00126636" w:rsidRDefault="00F5792C" w:rsidP="00287AD2">
      <w:pPr>
        <w:pStyle w:val="List"/>
        <w:rPr>
          <w:lang w:val="en-GB"/>
        </w:rPr>
      </w:pPr>
      <w:r>
        <w:rPr>
          <w:lang w:val="en-GB"/>
        </w:rPr>
        <w:tab/>
      </w:r>
      <w:r w:rsidR="008210C5">
        <w:rPr>
          <w:lang w:val="en-GB"/>
        </w:rPr>
        <w:t>The baseline</w:t>
      </w:r>
      <w:r>
        <w:rPr>
          <w:lang w:val="en-GB"/>
        </w:rPr>
        <w:t xml:space="preserve"> </w:t>
      </w:r>
      <w:r w:rsidR="00275E1F">
        <w:rPr>
          <w:lang w:val="en-GB"/>
        </w:rPr>
        <w:t xml:space="preserve">uplink linkbudget is </w:t>
      </w:r>
      <w:r w:rsidR="003438E6" w:rsidRPr="0037173D">
        <w:rPr>
          <w:lang w:val="en-GB"/>
        </w:rPr>
        <w:t xml:space="preserve">given in Table </w:t>
      </w:r>
      <w:r w:rsidR="00853921">
        <w:rPr>
          <w:lang w:val="en-GB"/>
        </w:rPr>
        <w:t>4</w:t>
      </w:r>
      <w:r w:rsidR="003438E6" w:rsidRPr="0037173D">
        <w:rPr>
          <w:lang w:val="en-GB"/>
        </w:rPr>
        <w:t>.</w:t>
      </w:r>
      <w:r w:rsidR="00126636" w:rsidRPr="0037173D">
        <w:rPr>
          <w:lang w:val="en-GB"/>
        </w:rPr>
        <w:t xml:space="preserve"> </w:t>
      </w:r>
      <w:r w:rsidR="00853921">
        <w:rPr>
          <w:lang w:val="en-GB"/>
        </w:rPr>
        <w:t xml:space="preserve"> It </w:t>
      </w:r>
      <w:r w:rsidR="002B5F5A">
        <w:rPr>
          <w:lang w:val="en-GB"/>
        </w:rPr>
        <w:t>is optimised for 0 degree ship elevation angles and the ship minimum EIRP is reduced at higher elevation angles to achieve a constant C/N0 of 70 dBHz for all elevation angles up to 80 degrees.</w:t>
      </w:r>
    </w:p>
    <w:p w14:paraId="266860DB" w14:textId="4A3E27B4" w:rsidR="00853921" w:rsidRDefault="00853921" w:rsidP="00287AD2">
      <w:pPr>
        <w:pStyle w:val="List"/>
        <w:rPr>
          <w:lang w:val="en-GB"/>
        </w:rPr>
      </w:pPr>
      <w:r>
        <w:rPr>
          <w:lang w:val="en-GB"/>
        </w:rPr>
        <w:tab/>
        <w:t>For most elevation angles the ship EIRP will be higher than the minimum, and C/N0 up to 10 dB higher may be expected. It is not envisaged that VDES will use uplink power control.</w:t>
      </w:r>
    </w:p>
    <w:p w14:paraId="08F93F72" w14:textId="6DEA8CA3" w:rsidR="00B32E9D" w:rsidRDefault="00B32E9D">
      <w:pPr>
        <w:rPr>
          <w:lang w:val="en-GB"/>
        </w:rPr>
      </w:pPr>
      <w:r>
        <w:rPr>
          <w:lang w:val="en-GB"/>
        </w:rPr>
        <w:br w:type="page"/>
      </w:r>
    </w:p>
    <w:p w14:paraId="5A222D8B" w14:textId="77777777" w:rsidR="002B5F5A" w:rsidRDefault="002B5F5A" w:rsidP="00287AD2">
      <w:pPr>
        <w:pStyle w:val="List"/>
        <w:rPr>
          <w:lang w:val="en-GB"/>
        </w:rPr>
      </w:pPr>
    </w:p>
    <w:p w14:paraId="42B2139C" w14:textId="153B7E49" w:rsidR="002B5F5A" w:rsidRDefault="002B5F5A" w:rsidP="00287AD2">
      <w:pPr>
        <w:pStyle w:val="List"/>
        <w:rPr>
          <w:lang w:val="en-GB"/>
        </w:rPr>
      </w:pPr>
      <w:r>
        <w:rPr>
          <w:lang w:val="en-GB"/>
        </w:rPr>
        <w:t xml:space="preserve">Table </w:t>
      </w:r>
      <w:r w:rsidR="00853921">
        <w:rPr>
          <w:lang w:val="en-GB"/>
        </w:rPr>
        <w:t>4</w:t>
      </w:r>
      <w:r>
        <w:rPr>
          <w:lang w:val="en-GB"/>
        </w:rPr>
        <w:t>. Baseline uplink link budget.</w:t>
      </w:r>
    </w:p>
    <w:tbl>
      <w:tblPr>
        <w:tblW w:w="80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1398"/>
        <w:gridCol w:w="1843"/>
        <w:gridCol w:w="850"/>
        <w:gridCol w:w="992"/>
        <w:gridCol w:w="993"/>
        <w:gridCol w:w="850"/>
      </w:tblGrid>
      <w:tr w:rsidR="000228FC" w:rsidRPr="002B5F5A" w14:paraId="096B44EB" w14:textId="77777777" w:rsidTr="000228FC">
        <w:trPr>
          <w:trHeight w:val="300"/>
        </w:trPr>
        <w:tc>
          <w:tcPr>
            <w:tcW w:w="1154" w:type="dxa"/>
            <w:shd w:val="clear" w:color="auto" w:fill="auto"/>
            <w:noWrap/>
            <w:vAlign w:val="bottom"/>
            <w:hideMark/>
          </w:tcPr>
          <w:p w14:paraId="5FF1E832" w14:textId="77777777" w:rsidR="00AA06AD" w:rsidRPr="000228FC" w:rsidRDefault="00AA06AD" w:rsidP="002B5F5A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Ship elevation angle</w:t>
            </w:r>
          </w:p>
        </w:tc>
        <w:tc>
          <w:tcPr>
            <w:tcW w:w="1398" w:type="dxa"/>
            <w:shd w:val="clear" w:color="auto" w:fill="auto"/>
            <w:noWrap/>
            <w:vAlign w:val="bottom"/>
            <w:hideMark/>
          </w:tcPr>
          <w:p w14:paraId="00CB5D96" w14:textId="21775FAF" w:rsidR="00AA06AD" w:rsidRPr="000228FC" w:rsidRDefault="00AA06AD" w:rsidP="002B5F5A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Ship  miniumum EIRP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4D1E13E" w14:textId="3849C8D6" w:rsidR="00AA06AD" w:rsidRPr="000228FC" w:rsidRDefault="00AA06AD" w:rsidP="00B32E9D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Polarisation and propagation losses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2BABF45" w14:textId="77777777" w:rsidR="00AA06AD" w:rsidRPr="000228FC" w:rsidRDefault="00AA06AD" w:rsidP="002B5F5A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Range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48A4CD" w14:textId="77777777" w:rsidR="00AA06AD" w:rsidRPr="000228FC" w:rsidRDefault="00AA06AD" w:rsidP="002B5F5A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Pathloss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222AC4F" w14:textId="15604802" w:rsidR="00AA06AD" w:rsidRPr="000228FC" w:rsidRDefault="00AA06AD" w:rsidP="002B5F5A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Sat</w:t>
            </w:r>
            <w:r w:rsidR="000228FC">
              <w:rPr>
                <w:rFonts w:ascii="Calibri" w:eastAsia="Times New Roman" w:hAnsi="Calibri" w:cs="Times New Roman"/>
                <w:color w:val="000000"/>
              </w:rPr>
              <w:t>ellite</w:t>
            </w:r>
            <w:r w:rsidRPr="000228FC">
              <w:rPr>
                <w:rFonts w:ascii="Calibri" w:eastAsia="Times New Roman" w:hAnsi="Calibri" w:cs="Times New Roman"/>
                <w:color w:val="000000"/>
              </w:rPr>
              <w:t xml:space="preserve"> G/T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73939CE" w14:textId="77777777" w:rsidR="00AA06AD" w:rsidRPr="000228FC" w:rsidRDefault="00AA06AD" w:rsidP="002B5F5A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C/N0</w:t>
            </w:r>
          </w:p>
        </w:tc>
      </w:tr>
      <w:tr w:rsidR="000228FC" w:rsidRPr="002B5F5A" w14:paraId="7A79075F" w14:textId="77777777" w:rsidTr="000228FC">
        <w:trPr>
          <w:trHeight w:val="300"/>
        </w:trPr>
        <w:tc>
          <w:tcPr>
            <w:tcW w:w="1154" w:type="dxa"/>
            <w:shd w:val="clear" w:color="auto" w:fill="auto"/>
            <w:noWrap/>
            <w:vAlign w:val="bottom"/>
            <w:hideMark/>
          </w:tcPr>
          <w:p w14:paraId="733F9DDF" w14:textId="77777777" w:rsidR="00AA06AD" w:rsidRPr="000228FC" w:rsidRDefault="00AA06AD" w:rsidP="002B5F5A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deg</w:t>
            </w:r>
          </w:p>
        </w:tc>
        <w:tc>
          <w:tcPr>
            <w:tcW w:w="1398" w:type="dxa"/>
            <w:shd w:val="clear" w:color="auto" w:fill="auto"/>
            <w:noWrap/>
            <w:vAlign w:val="bottom"/>
            <w:hideMark/>
          </w:tcPr>
          <w:p w14:paraId="726219BF" w14:textId="77777777" w:rsidR="00AA06AD" w:rsidRPr="000228FC" w:rsidRDefault="00AA06AD" w:rsidP="002B5F5A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dBW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3882AB13" w14:textId="77777777" w:rsidR="00AA06AD" w:rsidRPr="000228FC" w:rsidRDefault="00AA06AD" w:rsidP="002B5F5A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dB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7E9C6F5" w14:textId="77777777" w:rsidR="00AA06AD" w:rsidRPr="000228FC" w:rsidRDefault="00AA06AD" w:rsidP="002B5F5A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km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E824A52" w14:textId="77777777" w:rsidR="00AA06AD" w:rsidRPr="000228FC" w:rsidRDefault="00AA06AD" w:rsidP="002B5F5A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dB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647A71E" w14:textId="77777777" w:rsidR="00AA06AD" w:rsidRPr="000228FC" w:rsidRDefault="00AA06AD" w:rsidP="002B5F5A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dB/K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5E2D7AE" w14:textId="77777777" w:rsidR="00AA06AD" w:rsidRPr="000228FC" w:rsidRDefault="00AA06AD" w:rsidP="002B5F5A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dBHz</w:t>
            </w:r>
          </w:p>
        </w:tc>
      </w:tr>
      <w:tr w:rsidR="000228FC" w:rsidRPr="002B5F5A" w14:paraId="453593C8" w14:textId="77777777" w:rsidTr="000228FC">
        <w:trPr>
          <w:trHeight w:val="300"/>
        </w:trPr>
        <w:tc>
          <w:tcPr>
            <w:tcW w:w="1154" w:type="dxa"/>
            <w:shd w:val="clear" w:color="auto" w:fill="auto"/>
            <w:noWrap/>
            <w:vAlign w:val="bottom"/>
            <w:hideMark/>
          </w:tcPr>
          <w:p w14:paraId="101CCD90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bottom"/>
            <w:hideMark/>
          </w:tcPr>
          <w:p w14:paraId="69DF99E6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9,7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21FF3E2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6,0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EDBEB15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2830,0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5D6777F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144,6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2497894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-17,7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7A377BF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70,0</w:t>
            </w:r>
          </w:p>
        </w:tc>
      </w:tr>
      <w:tr w:rsidR="000228FC" w:rsidRPr="002B5F5A" w14:paraId="6453B8F7" w14:textId="77777777" w:rsidTr="000228FC">
        <w:trPr>
          <w:trHeight w:val="300"/>
        </w:trPr>
        <w:tc>
          <w:tcPr>
            <w:tcW w:w="1154" w:type="dxa"/>
            <w:shd w:val="clear" w:color="auto" w:fill="auto"/>
            <w:noWrap/>
            <w:vAlign w:val="bottom"/>
            <w:hideMark/>
          </w:tcPr>
          <w:p w14:paraId="33733EBE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10,0</w:t>
            </w:r>
          </w:p>
        </w:tc>
        <w:tc>
          <w:tcPr>
            <w:tcW w:w="1398" w:type="dxa"/>
            <w:shd w:val="clear" w:color="auto" w:fill="auto"/>
            <w:noWrap/>
            <w:vAlign w:val="bottom"/>
            <w:hideMark/>
          </w:tcPr>
          <w:p w14:paraId="54C168EF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6,3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AE38147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6,0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4E33C37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1932,0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C89BF08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141,3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EB5E71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-17,7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992EB26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70,0</w:t>
            </w:r>
          </w:p>
        </w:tc>
      </w:tr>
      <w:tr w:rsidR="000228FC" w:rsidRPr="002B5F5A" w14:paraId="10B1841A" w14:textId="77777777" w:rsidTr="000228FC">
        <w:trPr>
          <w:trHeight w:val="300"/>
        </w:trPr>
        <w:tc>
          <w:tcPr>
            <w:tcW w:w="1154" w:type="dxa"/>
            <w:shd w:val="clear" w:color="auto" w:fill="auto"/>
            <w:noWrap/>
            <w:vAlign w:val="bottom"/>
            <w:hideMark/>
          </w:tcPr>
          <w:p w14:paraId="7AEBC35A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20,0</w:t>
            </w:r>
          </w:p>
        </w:tc>
        <w:tc>
          <w:tcPr>
            <w:tcW w:w="1398" w:type="dxa"/>
            <w:shd w:val="clear" w:color="auto" w:fill="auto"/>
            <w:noWrap/>
            <w:vAlign w:val="bottom"/>
            <w:hideMark/>
          </w:tcPr>
          <w:p w14:paraId="727D0289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0D73C81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6,0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C38E8B9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1392,0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E44BC1A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138,4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1F79073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-17,7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16D7F17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70,0</w:t>
            </w:r>
          </w:p>
        </w:tc>
      </w:tr>
      <w:tr w:rsidR="000228FC" w:rsidRPr="002B5F5A" w14:paraId="6653F615" w14:textId="77777777" w:rsidTr="000228FC">
        <w:trPr>
          <w:trHeight w:val="300"/>
        </w:trPr>
        <w:tc>
          <w:tcPr>
            <w:tcW w:w="1154" w:type="dxa"/>
            <w:shd w:val="clear" w:color="auto" w:fill="auto"/>
            <w:noWrap/>
            <w:vAlign w:val="bottom"/>
            <w:hideMark/>
          </w:tcPr>
          <w:p w14:paraId="05259EE8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30,0</w:t>
            </w:r>
          </w:p>
        </w:tc>
        <w:tc>
          <w:tcPr>
            <w:tcW w:w="1398" w:type="dxa"/>
            <w:shd w:val="clear" w:color="auto" w:fill="auto"/>
            <w:noWrap/>
            <w:vAlign w:val="bottom"/>
            <w:hideMark/>
          </w:tcPr>
          <w:p w14:paraId="3B71B3EE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4108CE0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6,0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9F937ED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1075,0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8E37509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136,2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D33AE4E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-17,9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2B2F453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70,0</w:t>
            </w:r>
          </w:p>
        </w:tc>
      </w:tr>
      <w:tr w:rsidR="000228FC" w:rsidRPr="002B5F5A" w14:paraId="6A746E8C" w14:textId="77777777" w:rsidTr="000228FC">
        <w:trPr>
          <w:trHeight w:val="300"/>
        </w:trPr>
        <w:tc>
          <w:tcPr>
            <w:tcW w:w="1154" w:type="dxa"/>
            <w:shd w:val="clear" w:color="auto" w:fill="auto"/>
            <w:noWrap/>
            <w:vAlign w:val="bottom"/>
            <w:hideMark/>
          </w:tcPr>
          <w:p w14:paraId="3E146CFB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40,0</w:t>
            </w:r>
          </w:p>
        </w:tc>
        <w:tc>
          <w:tcPr>
            <w:tcW w:w="1398" w:type="dxa"/>
            <w:shd w:val="clear" w:color="auto" w:fill="auto"/>
            <w:noWrap/>
            <w:vAlign w:val="bottom"/>
            <w:hideMark/>
          </w:tcPr>
          <w:p w14:paraId="5C4B2775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A35A8EB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6,0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79E0B0D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882,0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51AB6BB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134,4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020B355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-18,8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18C9D1E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70,0</w:t>
            </w:r>
          </w:p>
        </w:tc>
      </w:tr>
      <w:tr w:rsidR="000228FC" w:rsidRPr="002B5F5A" w14:paraId="6276C238" w14:textId="77777777" w:rsidTr="000228FC">
        <w:trPr>
          <w:trHeight w:val="300"/>
        </w:trPr>
        <w:tc>
          <w:tcPr>
            <w:tcW w:w="1154" w:type="dxa"/>
            <w:shd w:val="clear" w:color="auto" w:fill="auto"/>
            <w:noWrap/>
            <w:vAlign w:val="bottom"/>
            <w:hideMark/>
          </w:tcPr>
          <w:p w14:paraId="0FC1EB38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50,0</w:t>
            </w:r>
          </w:p>
        </w:tc>
        <w:tc>
          <w:tcPr>
            <w:tcW w:w="1398" w:type="dxa"/>
            <w:shd w:val="clear" w:color="auto" w:fill="auto"/>
            <w:noWrap/>
            <w:vAlign w:val="bottom"/>
            <w:hideMark/>
          </w:tcPr>
          <w:p w14:paraId="758F5EF6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83B011A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6,0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AA5EE21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761,0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AAD3DDB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133,2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E0ED41F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-20,2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9EC89FE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70,0</w:t>
            </w:r>
          </w:p>
        </w:tc>
      </w:tr>
      <w:tr w:rsidR="000228FC" w:rsidRPr="002B5F5A" w14:paraId="7FB467D5" w14:textId="77777777" w:rsidTr="000228FC">
        <w:trPr>
          <w:trHeight w:val="300"/>
        </w:trPr>
        <w:tc>
          <w:tcPr>
            <w:tcW w:w="1154" w:type="dxa"/>
            <w:shd w:val="clear" w:color="auto" w:fill="auto"/>
            <w:noWrap/>
            <w:vAlign w:val="bottom"/>
            <w:hideMark/>
          </w:tcPr>
          <w:p w14:paraId="0105BC3C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60,0</w:t>
            </w:r>
          </w:p>
        </w:tc>
        <w:tc>
          <w:tcPr>
            <w:tcW w:w="1398" w:type="dxa"/>
            <w:shd w:val="clear" w:color="auto" w:fill="auto"/>
            <w:noWrap/>
            <w:vAlign w:val="bottom"/>
            <w:hideMark/>
          </w:tcPr>
          <w:p w14:paraId="753832DF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80482EF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6,0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01FD049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683,0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F86429B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132,2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07A4BC5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-22,1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EB98F20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70,0</w:t>
            </w:r>
          </w:p>
        </w:tc>
      </w:tr>
      <w:tr w:rsidR="000228FC" w:rsidRPr="002B5F5A" w14:paraId="79470974" w14:textId="77777777" w:rsidTr="000228FC">
        <w:trPr>
          <w:trHeight w:val="300"/>
        </w:trPr>
        <w:tc>
          <w:tcPr>
            <w:tcW w:w="1154" w:type="dxa"/>
            <w:shd w:val="clear" w:color="auto" w:fill="auto"/>
            <w:noWrap/>
            <w:vAlign w:val="bottom"/>
            <w:hideMark/>
          </w:tcPr>
          <w:p w14:paraId="470052D6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70,0</w:t>
            </w:r>
          </w:p>
        </w:tc>
        <w:tc>
          <w:tcPr>
            <w:tcW w:w="1398" w:type="dxa"/>
            <w:shd w:val="clear" w:color="auto" w:fill="auto"/>
            <w:noWrap/>
            <w:vAlign w:val="bottom"/>
            <w:hideMark/>
          </w:tcPr>
          <w:p w14:paraId="4D71BA33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F011444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6,0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7733119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635,0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92F4EFE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131,6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343CA1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-25,0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C06BB2B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70,0</w:t>
            </w:r>
          </w:p>
        </w:tc>
      </w:tr>
      <w:tr w:rsidR="000228FC" w:rsidRPr="002B5F5A" w14:paraId="223AE538" w14:textId="77777777" w:rsidTr="000228FC">
        <w:trPr>
          <w:trHeight w:val="300"/>
        </w:trPr>
        <w:tc>
          <w:tcPr>
            <w:tcW w:w="1154" w:type="dxa"/>
            <w:shd w:val="clear" w:color="auto" w:fill="auto"/>
            <w:noWrap/>
            <w:vAlign w:val="bottom"/>
            <w:hideMark/>
          </w:tcPr>
          <w:p w14:paraId="3542A71E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80,0</w:t>
            </w:r>
          </w:p>
        </w:tc>
        <w:tc>
          <w:tcPr>
            <w:tcW w:w="1398" w:type="dxa"/>
            <w:shd w:val="clear" w:color="auto" w:fill="auto"/>
            <w:noWrap/>
            <w:vAlign w:val="bottom"/>
            <w:hideMark/>
          </w:tcPr>
          <w:p w14:paraId="248AAB4C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6,5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76DA4FB5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6,0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030CF70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608,0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B92B8C1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131,2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CDD08DB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-27,9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6A99160" w14:textId="1FF5CE82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(70,0)</w:t>
            </w:r>
          </w:p>
        </w:tc>
      </w:tr>
      <w:tr w:rsidR="000228FC" w:rsidRPr="002B5F5A" w14:paraId="074C19CE" w14:textId="77777777" w:rsidTr="000228FC">
        <w:trPr>
          <w:trHeight w:val="300"/>
        </w:trPr>
        <w:tc>
          <w:tcPr>
            <w:tcW w:w="1154" w:type="dxa"/>
            <w:shd w:val="clear" w:color="auto" w:fill="auto"/>
            <w:noWrap/>
            <w:vAlign w:val="bottom"/>
            <w:hideMark/>
          </w:tcPr>
          <w:p w14:paraId="48786AE9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90,0</w:t>
            </w:r>
          </w:p>
        </w:tc>
        <w:tc>
          <w:tcPr>
            <w:tcW w:w="1398" w:type="dxa"/>
            <w:shd w:val="clear" w:color="auto" w:fill="auto"/>
            <w:noWrap/>
            <w:vAlign w:val="bottom"/>
            <w:hideMark/>
          </w:tcPr>
          <w:p w14:paraId="77DCF801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9,7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732343F5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6,0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AF3091D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600,0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8B161CB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131,1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FB606BD" w14:textId="77777777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-31,2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52D5615" w14:textId="04086DCB" w:rsidR="00AA06AD" w:rsidRPr="000228FC" w:rsidRDefault="00AA06AD" w:rsidP="000228FC">
            <w:pPr>
              <w:rPr>
                <w:rFonts w:ascii="Calibri" w:eastAsia="Times New Roman" w:hAnsi="Calibri" w:cs="Times New Roman"/>
                <w:color w:val="000000"/>
              </w:rPr>
            </w:pPr>
            <w:r w:rsidRPr="000228FC">
              <w:rPr>
                <w:rFonts w:ascii="Calibri" w:eastAsia="Times New Roman" w:hAnsi="Calibri" w:cs="Times New Roman"/>
                <w:color w:val="000000"/>
              </w:rPr>
              <w:t>(70,0)</w:t>
            </w:r>
          </w:p>
        </w:tc>
      </w:tr>
    </w:tbl>
    <w:p w14:paraId="59836305" w14:textId="52D972F5" w:rsidR="008A6CC7" w:rsidRPr="0037173D" w:rsidRDefault="008A6CC7" w:rsidP="000228FC">
      <w:pPr>
        <w:pStyle w:val="List"/>
        <w:rPr>
          <w:lang w:val="en-GB"/>
        </w:rPr>
      </w:pPr>
      <w:r w:rsidRPr="0037173D">
        <w:rPr>
          <w:lang w:val="en-GB"/>
        </w:rPr>
        <w:tab/>
      </w:r>
    </w:p>
    <w:p w14:paraId="6BA3E5AA" w14:textId="77777777" w:rsidR="008A6CC7" w:rsidRPr="0037173D" w:rsidRDefault="008A6CC7" w:rsidP="00116046">
      <w:pPr>
        <w:rPr>
          <w:lang w:val="en-GB"/>
        </w:rPr>
      </w:pPr>
    </w:p>
    <w:p w14:paraId="75BD82B0" w14:textId="331E1C30" w:rsidR="00205805" w:rsidRDefault="00205805" w:rsidP="00116046">
      <w:pPr>
        <w:rPr>
          <w:ins w:id="53" w:author="Nader Alagha" w:date="2015-04-22T11:41:00Z"/>
          <w:lang w:val="en-GB"/>
        </w:rPr>
      </w:pPr>
      <w:r w:rsidRPr="0037173D">
        <w:rPr>
          <w:lang w:val="en-GB"/>
        </w:rPr>
        <w:t>3.</w:t>
      </w:r>
      <w:r w:rsidR="00886096" w:rsidRPr="0037173D">
        <w:rPr>
          <w:lang w:val="en-GB"/>
        </w:rPr>
        <w:t>4</w:t>
      </w:r>
      <w:r w:rsidRPr="0037173D">
        <w:rPr>
          <w:lang w:val="en-GB"/>
        </w:rPr>
        <w:t xml:space="preserve"> </w:t>
      </w:r>
      <w:r w:rsidRPr="0037173D">
        <w:rPr>
          <w:lang w:val="en-GB"/>
        </w:rPr>
        <w:tab/>
        <w:t xml:space="preserve">Propagation </w:t>
      </w:r>
      <w:r w:rsidR="009E15C9">
        <w:rPr>
          <w:lang w:val="en-GB"/>
        </w:rPr>
        <w:t>effects</w:t>
      </w:r>
      <w:ins w:id="54" w:author="Nader Alagha" w:date="2015-04-22T11:41:00Z">
        <w:r w:rsidR="001B43C7">
          <w:rPr>
            <w:lang w:val="en-GB"/>
          </w:rPr>
          <w:t xml:space="preserve">  </w:t>
        </w:r>
      </w:ins>
    </w:p>
    <w:p w14:paraId="1765B003" w14:textId="77777777" w:rsidR="001B43C7" w:rsidRDefault="001B43C7" w:rsidP="00116046">
      <w:pPr>
        <w:rPr>
          <w:ins w:id="55" w:author="Nader Alagha" w:date="2015-04-22T11:41:00Z"/>
          <w:lang w:val="en-GB"/>
        </w:rPr>
      </w:pPr>
    </w:p>
    <w:p w14:paraId="252C20A6" w14:textId="264CEF3A" w:rsidR="001B43C7" w:rsidRPr="0037173D" w:rsidRDefault="001B43C7" w:rsidP="00116046">
      <w:pPr>
        <w:rPr>
          <w:lang w:val="en-GB"/>
        </w:rPr>
      </w:pPr>
      <w:ins w:id="56" w:author="Nader Alagha" w:date="2015-04-22T11:41:00Z">
        <w:r>
          <w:rPr>
            <w:lang w:val="en-GB"/>
          </w:rPr>
          <w:t>Refer to Annex 4 (only new content will be reported here).</w:t>
        </w:r>
      </w:ins>
    </w:p>
    <w:p w14:paraId="0B39C43A" w14:textId="3C4B795C" w:rsidR="00205805" w:rsidRDefault="00205805" w:rsidP="00116046">
      <w:pPr>
        <w:rPr>
          <w:lang w:val="en-GB"/>
        </w:rPr>
      </w:pPr>
      <w:r w:rsidRPr="0037173D">
        <w:rPr>
          <w:lang w:val="en-GB"/>
        </w:rPr>
        <w:t xml:space="preserve">The received signal level on-board a ship will vary due to </w:t>
      </w:r>
      <w:r w:rsidR="008A6CC7" w:rsidRPr="0037173D">
        <w:rPr>
          <w:lang w:val="en-GB"/>
        </w:rPr>
        <w:t>a number of causes. A Ric</w:t>
      </w:r>
      <w:r w:rsidR="009E15C9">
        <w:rPr>
          <w:lang w:val="en-GB"/>
        </w:rPr>
        <w:t>e</w:t>
      </w:r>
      <w:r w:rsidR="008A6CC7" w:rsidRPr="0037173D">
        <w:rPr>
          <w:lang w:val="en-GB"/>
        </w:rPr>
        <w:t xml:space="preserve"> distribution wit</w:t>
      </w:r>
      <w:r w:rsidR="00853921">
        <w:rPr>
          <w:lang w:val="en-GB"/>
        </w:rPr>
        <w:t xml:space="preserve">h a Carrier to Multipath (C/M) </w:t>
      </w:r>
      <w:r w:rsidR="009D109F">
        <w:rPr>
          <w:lang w:val="en-GB"/>
        </w:rPr>
        <w:t xml:space="preserve">ratio of 10 dB and </w:t>
      </w:r>
      <w:r w:rsidR="008A6CC7" w:rsidRPr="0037173D">
        <w:rPr>
          <w:lang w:val="en-GB"/>
        </w:rPr>
        <w:t>fading bandwidth of 3 Hz is assumed, however the system shall be adaptable to handle significantly worse and better propagation conditions.</w:t>
      </w:r>
    </w:p>
    <w:p w14:paraId="125EF5B1" w14:textId="77777777" w:rsidR="009E15C9" w:rsidRDefault="009E15C9" w:rsidP="00116046">
      <w:pPr>
        <w:rPr>
          <w:lang w:val="en-GB"/>
        </w:rPr>
      </w:pPr>
    </w:p>
    <w:p w14:paraId="7068919D" w14:textId="7BC9A9F8" w:rsidR="00392FB6" w:rsidRPr="00392FB6" w:rsidRDefault="009E15C9" w:rsidP="009E15C9">
      <w:pPr>
        <w:pStyle w:val="TableTitle"/>
        <w:rPr>
          <w:rFonts w:asciiTheme="minorHAnsi" w:eastAsiaTheme="minorEastAsia" w:hAnsiTheme="minorHAnsi" w:cstheme="minorBidi"/>
          <w:sz w:val="24"/>
          <w:szCs w:val="24"/>
          <w:lang w:eastAsia="nb-NO"/>
        </w:rPr>
      </w:pPr>
      <w:bookmarkStart w:id="57" w:name="_Ref408844990"/>
      <w:bookmarkStart w:id="58" w:name="_Toc412447431"/>
      <w:r w:rsidRPr="00392FB6">
        <w:rPr>
          <w:rFonts w:asciiTheme="minorHAnsi" w:eastAsiaTheme="minorEastAsia" w:hAnsiTheme="minorHAnsi" w:cstheme="minorBidi"/>
          <w:sz w:val="24"/>
          <w:szCs w:val="24"/>
          <w:lang w:eastAsia="nb-NO"/>
        </w:rPr>
        <w:t xml:space="preserve">Table </w:t>
      </w:r>
      <w:bookmarkEnd w:id="57"/>
      <w:r w:rsidRPr="00392FB6">
        <w:rPr>
          <w:rFonts w:asciiTheme="minorHAnsi" w:eastAsiaTheme="minorEastAsia" w:hAnsiTheme="minorHAnsi" w:cstheme="minorBidi"/>
          <w:sz w:val="24"/>
          <w:szCs w:val="24"/>
          <w:lang w:eastAsia="nb-NO"/>
        </w:rPr>
        <w:t>5</w:t>
      </w:r>
      <w:r w:rsidR="00392FB6">
        <w:rPr>
          <w:rFonts w:asciiTheme="minorHAnsi" w:eastAsiaTheme="minorEastAsia" w:hAnsiTheme="minorHAnsi" w:cstheme="minorBidi"/>
          <w:sz w:val="24"/>
          <w:szCs w:val="24"/>
          <w:lang w:eastAsia="nb-NO"/>
        </w:rPr>
        <w:t>. I</w:t>
      </w:r>
      <w:r w:rsidRPr="00392FB6">
        <w:rPr>
          <w:rFonts w:asciiTheme="minorHAnsi" w:eastAsiaTheme="minorEastAsia" w:hAnsiTheme="minorHAnsi" w:cstheme="minorBidi"/>
          <w:sz w:val="24"/>
          <w:szCs w:val="24"/>
          <w:lang w:eastAsia="nb-NO"/>
        </w:rPr>
        <w:t xml:space="preserve">onospheric effects for elevation angles of about 30° one-way traversal </w:t>
      </w:r>
    </w:p>
    <w:p w14:paraId="1F9A1B96" w14:textId="028A80C4" w:rsidR="009E15C9" w:rsidRPr="00392FB6" w:rsidRDefault="009E15C9" w:rsidP="009E15C9">
      <w:pPr>
        <w:pStyle w:val="TableTitle"/>
        <w:rPr>
          <w:rFonts w:asciiTheme="minorHAnsi" w:eastAsiaTheme="minorEastAsia" w:hAnsiTheme="minorHAnsi" w:cstheme="minorBidi"/>
          <w:b w:val="0"/>
          <w:sz w:val="24"/>
          <w:szCs w:val="24"/>
          <w:lang w:eastAsia="nb-NO"/>
        </w:rPr>
      </w:pPr>
      <w:r w:rsidRPr="00392FB6">
        <w:rPr>
          <w:rFonts w:asciiTheme="minorHAnsi" w:eastAsiaTheme="minorEastAsia" w:hAnsiTheme="minorHAnsi" w:cstheme="minorBidi"/>
          <w:b w:val="0"/>
          <w:sz w:val="24"/>
          <w:szCs w:val="24"/>
          <w:lang w:eastAsia="nb-NO"/>
        </w:rPr>
        <w:t>(Source: Gallinaro, Space Engineering, derived from Recommendation ITU-R P.531)</w:t>
      </w:r>
      <w:bookmarkEnd w:id="58"/>
    </w:p>
    <w:p w14:paraId="7620FFD0" w14:textId="77777777" w:rsidR="009E15C9" w:rsidRPr="009D59F0" w:rsidRDefault="009E15C9" w:rsidP="009E15C9">
      <w:pPr>
        <w:pStyle w:val="Blanc"/>
        <w:rPr>
          <w:sz w:val="8"/>
        </w:rPr>
      </w:pPr>
    </w:p>
    <w:tbl>
      <w:tblPr>
        <w:tblW w:w="8677" w:type="dxa"/>
        <w:jc w:val="center"/>
        <w:tblLayout w:type="fixed"/>
        <w:tblLook w:val="04A0" w:firstRow="1" w:lastRow="0" w:firstColumn="1" w:lastColumn="0" w:noHBand="0" w:noVBand="1"/>
      </w:tblPr>
      <w:tblGrid>
        <w:gridCol w:w="2497"/>
        <w:gridCol w:w="1276"/>
        <w:gridCol w:w="1701"/>
        <w:gridCol w:w="1785"/>
        <w:gridCol w:w="1418"/>
      </w:tblGrid>
      <w:tr w:rsidR="009E15C9" w:rsidRPr="009D59F0" w14:paraId="57CE1289" w14:textId="77777777" w:rsidTr="009E15C9">
        <w:trPr>
          <w:cantSplit/>
          <w:jc w:val="center"/>
        </w:trPr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02C2D9" w14:textId="77777777" w:rsidR="009E15C9" w:rsidRPr="009D59F0" w:rsidRDefault="009E15C9" w:rsidP="009E15C9">
            <w:pPr>
              <w:pStyle w:val="TableText"/>
              <w:spacing w:before="86" w:after="86"/>
              <w:jc w:val="center"/>
            </w:pPr>
            <w:r w:rsidRPr="009D59F0">
              <w:br/>
              <w:t>Effect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F9FB70" w14:textId="77777777" w:rsidR="009E15C9" w:rsidRPr="009D59F0" w:rsidRDefault="009E15C9" w:rsidP="009E15C9">
            <w:pPr>
              <w:pStyle w:val="TableText"/>
              <w:spacing w:before="86" w:after="86"/>
              <w:jc w:val="center"/>
            </w:pPr>
            <w:r w:rsidRPr="009D59F0">
              <w:t>Frequency</w:t>
            </w:r>
            <w:r w:rsidRPr="009D59F0">
              <w:br/>
              <w:t>dependence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2FD43A" w14:textId="77777777" w:rsidR="009E15C9" w:rsidRPr="009D59F0" w:rsidRDefault="009E15C9" w:rsidP="009E15C9">
            <w:pPr>
              <w:pStyle w:val="TableText"/>
              <w:spacing w:before="86" w:after="0"/>
              <w:jc w:val="center"/>
            </w:pPr>
            <w:r w:rsidRPr="009D59F0">
              <w:br/>
              <w:t>0.1 GHz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ED750F" w14:textId="77777777" w:rsidR="009E15C9" w:rsidRPr="009D59F0" w:rsidRDefault="009E15C9" w:rsidP="009E15C9">
            <w:pPr>
              <w:pStyle w:val="TableText"/>
              <w:spacing w:before="86" w:after="0"/>
              <w:jc w:val="center"/>
            </w:pPr>
            <w:r w:rsidRPr="009D59F0">
              <w:br/>
              <w:t>0.25 GHz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B09EF0" w14:textId="77777777" w:rsidR="009E15C9" w:rsidRPr="009D59F0" w:rsidRDefault="009E15C9" w:rsidP="009E15C9">
            <w:pPr>
              <w:pStyle w:val="TableText"/>
              <w:spacing w:before="86" w:after="86"/>
              <w:jc w:val="center"/>
            </w:pPr>
            <w:r w:rsidRPr="009D59F0">
              <w:br/>
              <w:t>1 GHz</w:t>
            </w:r>
          </w:p>
        </w:tc>
      </w:tr>
      <w:tr w:rsidR="009E15C9" w:rsidRPr="009D59F0" w14:paraId="401BF699" w14:textId="77777777" w:rsidTr="009E15C9">
        <w:trPr>
          <w:cantSplit/>
          <w:jc w:val="center"/>
        </w:trPr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7A9F833" w14:textId="77777777" w:rsidR="009E15C9" w:rsidRPr="009D59F0" w:rsidRDefault="009E15C9" w:rsidP="009E15C9">
            <w:pPr>
              <w:pStyle w:val="TableText"/>
              <w:spacing w:before="86" w:after="57"/>
              <w:jc w:val="left"/>
            </w:pPr>
            <w:r w:rsidRPr="009D59F0">
              <w:t>Faraday rotation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6EA37B9D" w14:textId="77777777" w:rsidR="009E15C9" w:rsidRPr="009D59F0" w:rsidRDefault="009E15C9" w:rsidP="009E15C9">
            <w:pPr>
              <w:pStyle w:val="TableText"/>
              <w:spacing w:before="86" w:after="57"/>
              <w:jc w:val="center"/>
            </w:pPr>
            <w:r w:rsidRPr="009D59F0">
              <w:t> </w:t>
            </w:r>
            <w:r w:rsidRPr="009D59F0">
              <w:t>1/</w:t>
            </w:r>
            <w:r w:rsidRPr="009D59F0">
              <w:rPr>
                <w:rFonts w:ascii="Symbol" w:hAnsi="Symbol"/>
              </w:rPr>
              <w:t></w:t>
            </w:r>
            <w:r w:rsidRPr="009D59F0">
              <w:rPr>
                <w:sz w:val="4"/>
              </w:rPr>
              <w:t> </w:t>
            </w:r>
            <w:r w:rsidRPr="009D59F0">
              <w:rPr>
                <w:position w:val="4"/>
                <w:sz w:val="1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CA33FE" w14:textId="77777777" w:rsidR="009E15C9" w:rsidRPr="009D59F0" w:rsidRDefault="009E15C9" w:rsidP="009E15C9">
            <w:pPr>
              <w:pStyle w:val="TableText"/>
              <w:spacing w:before="86" w:after="57"/>
              <w:jc w:val="center"/>
            </w:pPr>
            <w:r w:rsidRPr="009D59F0">
              <w:t>30 rotations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83957CA" w14:textId="77777777" w:rsidR="009E15C9" w:rsidRPr="009D59F0" w:rsidRDefault="009E15C9" w:rsidP="009E15C9">
            <w:pPr>
              <w:pStyle w:val="TableText"/>
              <w:spacing w:before="86" w:after="57"/>
              <w:jc w:val="center"/>
            </w:pPr>
            <w:r w:rsidRPr="009D59F0">
              <w:t>4.8 rotations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AE9A2EC" w14:textId="77777777" w:rsidR="009E15C9" w:rsidRPr="009D59F0" w:rsidRDefault="009E15C9" w:rsidP="009E15C9">
            <w:pPr>
              <w:pStyle w:val="TableText"/>
              <w:spacing w:before="86" w:after="57"/>
              <w:jc w:val="center"/>
            </w:pPr>
            <w:r w:rsidRPr="009D59F0">
              <w:t>108</w:t>
            </w:r>
            <w:r w:rsidRPr="009D59F0">
              <w:rPr>
                <w:rFonts w:ascii="Symbol" w:hAnsi="Symbol"/>
              </w:rPr>
              <w:t></w:t>
            </w:r>
          </w:p>
        </w:tc>
      </w:tr>
      <w:tr w:rsidR="009E15C9" w:rsidRPr="009D59F0" w14:paraId="6D08F7FE" w14:textId="77777777" w:rsidTr="009E15C9">
        <w:trPr>
          <w:cantSplit/>
          <w:jc w:val="center"/>
        </w:trPr>
        <w:tc>
          <w:tcPr>
            <w:tcW w:w="24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D034A3" w14:textId="77777777" w:rsidR="009E15C9" w:rsidRPr="009D59F0" w:rsidRDefault="009E15C9" w:rsidP="009E15C9">
            <w:pPr>
              <w:pStyle w:val="TableText"/>
              <w:spacing w:before="57" w:after="57"/>
              <w:jc w:val="left"/>
            </w:pPr>
            <w:r w:rsidRPr="009D59F0">
              <w:t>Propagation delay</w:t>
            </w:r>
          </w:p>
        </w:tc>
        <w:tc>
          <w:tcPr>
            <w:tcW w:w="1276" w:type="dxa"/>
            <w:hideMark/>
          </w:tcPr>
          <w:p w14:paraId="4D7FF7A7" w14:textId="77777777" w:rsidR="009E15C9" w:rsidRPr="009D59F0" w:rsidRDefault="009E15C9" w:rsidP="009E15C9">
            <w:pPr>
              <w:pStyle w:val="TableText"/>
              <w:spacing w:before="57" w:after="57"/>
              <w:jc w:val="center"/>
            </w:pPr>
            <w:r w:rsidRPr="009D59F0">
              <w:t> </w:t>
            </w:r>
            <w:r w:rsidRPr="009D59F0">
              <w:t>1/</w:t>
            </w:r>
            <w:r w:rsidRPr="009D59F0">
              <w:rPr>
                <w:rFonts w:ascii="Symbol" w:hAnsi="Symbol"/>
              </w:rPr>
              <w:t></w:t>
            </w:r>
            <w:r w:rsidRPr="009D59F0">
              <w:rPr>
                <w:sz w:val="4"/>
              </w:rPr>
              <w:t> </w:t>
            </w:r>
            <w:r w:rsidRPr="009D59F0">
              <w:rPr>
                <w:position w:val="4"/>
                <w:sz w:val="14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14CA27A" w14:textId="77777777" w:rsidR="009E15C9" w:rsidRPr="009D59F0" w:rsidRDefault="009E15C9" w:rsidP="009E15C9">
            <w:pPr>
              <w:pStyle w:val="TableText"/>
              <w:spacing w:before="57" w:after="57"/>
              <w:jc w:val="center"/>
            </w:pPr>
            <w:r w:rsidRPr="009D59F0">
              <w:t xml:space="preserve">25 </w:t>
            </w:r>
            <w:r w:rsidRPr="009D59F0">
              <w:rPr>
                <w:rFonts w:ascii="Symbol" w:hAnsi="Symbol"/>
              </w:rPr>
              <w:t></w:t>
            </w:r>
            <w:r w:rsidRPr="009D59F0">
              <w:t>s</w:t>
            </w:r>
          </w:p>
        </w:tc>
        <w:tc>
          <w:tcPr>
            <w:tcW w:w="17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401EFDF" w14:textId="77777777" w:rsidR="009E15C9" w:rsidRPr="009D59F0" w:rsidRDefault="009E15C9" w:rsidP="009E15C9">
            <w:pPr>
              <w:pStyle w:val="TableText"/>
              <w:spacing w:before="57" w:after="57"/>
              <w:jc w:val="center"/>
            </w:pPr>
            <w:r w:rsidRPr="009D59F0">
              <w:t xml:space="preserve">4 </w:t>
            </w:r>
            <w:r w:rsidRPr="009D59F0">
              <w:rPr>
                <w:rFonts w:ascii="Symbol" w:hAnsi="Symbol"/>
              </w:rPr>
              <w:t></w:t>
            </w:r>
            <w:r w:rsidRPr="009D59F0">
              <w:t>s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5C17C7" w14:textId="77777777" w:rsidR="009E15C9" w:rsidRPr="009D59F0" w:rsidRDefault="009E15C9" w:rsidP="009E15C9">
            <w:pPr>
              <w:pStyle w:val="TableText"/>
              <w:spacing w:before="57" w:after="57"/>
              <w:jc w:val="center"/>
            </w:pPr>
            <w:r w:rsidRPr="009D59F0">
              <w:t xml:space="preserve">0.25 </w:t>
            </w:r>
            <w:r w:rsidRPr="009D59F0">
              <w:rPr>
                <w:rFonts w:ascii="Symbol" w:hAnsi="Symbol"/>
              </w:rPr>
              <w:t></w:t>
            </w:r>
            <w:r w:rsidRPr="009D59F0">
              <w:t>s</w:t>
            </w:r>
          </w:p>
        </w:tc>
      </w:tr>
      <w:tr w:rsidR="009E15C9" w:rsidRPr="009D59F0" w14:paraId="55CABB5D" w14:textId="77777777" w:rsidTr="009E15C9">
        <w:trPr>
          <w:cantSplit/>
          <w:jc w:val="center"/>
        </w:trPr>
        <w:tc>
          <w:tcPr>
            <w:tcW w:w="24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C1ECF27" w14:textId="77777777" w:rsidR="009E15C9" w:rsidRPr="009D59F0" w:rsidRDefault="009E15C9" w:rsidP="009E15C9">
            <w:pPr>
              <w:pStyle w:val="TableText"/>
              <w:spacing w:before="57" w:after="57"/>
              <w:jc w:val="left"/>
            </w:pPr>
            <w:r w:rsidRPr="009D59F0">
              <w:t>Refraction</w:t>
            </w:r>
          </w:p>
        </w:tc>
        <w:tc>
          <w:tcPr>
            <w:tcW w:w="1276" w:type="dxa"/>
            <w:hideMark/>
          </w:tcPr>
          <w:p w14:paraId="14FDB2A8" w14:textId="77777777" w:rsidR="009E15C9" w:rsidRPr="009D59F0" w:rsidRDefault="009E15C9" w:rsidP="009E15C9">
            <w:pPr>
              <w:pStyle w:val="TableText"/>
              <w:spacing w:before="57" w:after="57"/>
              <w:jc w:val="center"/>
            </w:pPr>
            <w:r w:rsidRPr="009D59F0">
              <w:t> </w:t>
            </w:r>
            <w:r w:rsidRPr="009D59F0">
              <w:t>1/</w:t>
            </w:r>
            <w:r w:rsidRPr="009D59F0">
              <w:rPr>
                <w:rFonts w:ascii="Symbol" w:hAnsi="Symbol"/>
              </w:rPr>
              <w:t></w:t>
            </w:r>
            <w:r w:rsidRPr="009D59F0">
              <w:rPr>
                <w:sz w:val="4"/>
              </w:rPr>
              <w:t> </w:t>
            </w:r>
            <w:r w:rsidRPr="009D59F0">
              <w:rPr>
                <w:position w:val="4"/>
                <w:sz w:val="14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3BBA64E" w14:textId="77777777" w:rsidR="009E15C9" w:rsidRPr="009D59F0" w:rsidRDefault="009E15C9" w:rsidP="009E15C9">
            <w:pPr>
              <w:pStyle w:val="TableText"/>
              <w:spacing w:before="57" w:after="57"/>
              <w:jc w:val="center"/>
            </w:pPr>
            <w:r w:rsidRPr="009D59F0">
              <w:rPr>
                <w:rFonts w:ascii="Symbol" w:hAnsi="Symbol"/>
              </w:rPr>
              <w:t></w:t>
            </w:r>
            <w:r w:rsidRPr="009D59F0">
              <w:t xml:space="preserve"> 1</w:t>
            </w:r>
            <w:r w:rsidRPr="009D59F0">
              <w:rPr>
                <w:rFonts w:ascii="Symbol" w:hAnsi="Symbol"/>
              </w:rPr>
              <w:t></w:t>
            </w:r>
          </w:p>
        </w:tc>
        <w:tc>
          <w:tcPr>
            <w:tcW w:w="17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0E7DEEB" w14:textId="77777777" w:rsidR="009E15C9" w:rsidRPr="009D59F0" w:rsidRDefault="009E15C9" w:rsidP="009E15C9">
            <w:pPr>
              <w:pStyle w:val="TableText"/>
              <w:spacing w:before="57" w:after="57"/>
              <w:jc w:val="center"/>
            </w:pPr>
            <w:r w:rsidRPr="009D59F0">
              <w:rPr>
                <w:rFonts w:ascii="Symbol" w:hAnsi="Symbol"/>
              </w:rPr>
              <w:t></w:t>
            </w:r>
            <w:r w:rsidRPr="009D59F0">
              <w:t xml:space="preserve"> 0.16</w:t>
            </w:r>
            <w:r w:rsidRPr="009D59F0">
              <w:rPr>
                <w:rFonts w:ascii="Symbol" w:hAnsi="Symbol"/>
              </w:rPr>
              <w:t>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5FBC61" w14:textId="77777777" w:rsidR="009E15C9" w:rsidRPr="009D59F0" w:rsidRDefault="009E15C9" w:rsidP="009E15C9">
            <w:pPr>
              <w:pStyle w:val="TableText"/>
              <w:spacing w:before="57" w:after="57"/>
              <w:jc w:val="center"/>
            </w:pPr>
            <w:r w:rsidRPr="009D59F0">
              <w:rPr>
                <w:rFonts w:ascii="Symbol" w:hAnsi="Symbol"/>
              </w:rPr>
              <w:t></w:t>
            </w:r>
            <w:r w:rsidRPr="009D59F0">
              <w:t xml:space="preserve"> 0.6</w:t>
            </w:r>
            <w:r w:rsidRPr="009D59F0">
              <w:rPr>
                <w:rFonts w:ascii="Symbol" w:hAnsi="Symbol"/>
              </w:rPr>
              <w:t></w:t>
            </w:r>
          </w:p>
        </w:tc>
      </w:tr>
      <w:tr w:rsidR="009E15C9" w:rsidRPr="009D59F0" w14:paraId="798D7A87" w14:textId="77777777" w:rsidTr="009E15C9">
        <w:trPr>
          <w:cantSplit/>
          <w:jc w:val="center"/>
        </w:trPr>
        <w:tc>
          <w:tcPr>
            <w:tcW w:w="24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D82CEBA" w14:textId="77777777" w:rsidR="009E15C9" w:rsidRPr="009D59F0" w:rsidRDefault="009E15C9" w:rsidP="009E15C9">
            <w:pPr>
              <w:pStyle w:val="TableText"/>
              <w:spacing w:before="57" w:after="57"/>
              <w:jc w:val="left"/>
            </w:pPr>
            <w:r w:rsidRPr="009D59F0">
              <w:t xml:space="preserve">Variation in the direction of </w:t>
            </w:r>
            <w:r w:rsidRPr="009D59F0">
              <w:br/>
              <w:t>arrival (r.m.s.)</w:t>
            </w:r>
          </w:p>
        </w:tc>
        <w:tc>
          <w:tcPr>
            <w:tcW w:w="1276" w:type="dxa"/>
            <w:hideMark/>
          </w:tcPr>
          <w:p w14:paraId="7E419DA4" w14:textId="77777777" w:rsidR="009E15C9" w:rsidRPr="009D59F0" w:rsidRDefault="009E15C9" w:rsidP="009E15C9">
            <w:pPr>
              <w:pStyle w:val="TableText"/>
              <w:spacing w:before="57" w:after="57"/>
              <w:jc w:val="center"/>
            </w:pPr>
            <w:r w:rsidRPr="009D59F0">
              <w:rPr>
                <w:rFonts w:ascii="Symbol" w:hAnsi="Symbol"/>
                <w:color w:val="FFFFFF"/>
              </w:rPr>
              <w:br/>
            </w:r>
            <w:r w:rsidRPr="009D59F0">
              <w:t> </w:t>
            </w:r>
            <w:r w:rsidRPr="009D59F0">
              <w:t>1/</w:t>
            </w:r>
            <w:r w:rsidRPr="009D59F0">
              <w:rPr>
                <w:rFonts w:ascii="Symbol" w:hAnsi="Symbol"/>
              </w:rPr>
              <w:t></w:t>
            </w:r>
            <w:r w:rsidRPr="009D59F0">
              <w:rPr>
                <w:sz w:val="4"/>
              </w:rPr>
              <w:t> </w:t>
            </w:r>
            <w:r w:rsidRPr="009D59F0">
              <w:rPr>
                <w:position w:val="4"/>
                <w:sz w:val="14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649A83F" w14:textId="77777777" w:rsidR="009E15C9" w:rsidRPr="009D59F0" w:rsidRDefault="009E15C9" w:rsidP="009E15C9">
            <w:pPr>
              <w:pStyle w:val="TableText"/>
              <w:spacing w:before="57" w:after="57"/>
              <w:jc w:val="center"/>
            </w:pPr>
            <w:r w:rsidRPr="009D59F0">
              <w:br/>
              <w:t>20</w:t>
            </w:r>
            <w:r w:rsidRPr="009D59F0">
              <w:rPr>
                <w:rFonts w:ascii="Symbol" w:hAnsi="Symbol"/>
              </w:rPr>
              <w:t></w:t>
            </w:r>
          </w:p>
        </w:tc>
        <w:tc>
          <w:tcPr>
            <w:tcW w:w="17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2C8428B" w14:textId="77777777" w:rsidR="009E15C9" w:rsidRPr="009D59F0" w:rsidRDefault="009E15C9" w:rsidP="009E15C9">
            <w:pPr>
              <w:pStyle w:val="TableText"/>
              <w:spacing w:before="57" w:after="57"/>
              <w:jc w:val="center"/>
            </w:pPr>
            <w:r w:rsidRPr="009D59F0">
              <w:br/>
              <w:t>3.2</w:t>
            </w:r>
            <w:r w:rsidRPr="009D59F0">
              <w:rPr>
                <w:rFonts w:ascii="Symbol" w:hAnsi="Symbol"/>
              </w:rPr>
              <w:t>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7AD972E" w14:textId="77777777" w:rsidR="009E15C9" w:rsidRPr="009D59F0" w:rsidRDefault="009E15C9" w:rsidP="009E15C9">
            <w:pPr>
              <w:pStyle w:val="TableText"/>
              <w:spacing w:before="57" w:after="57"/>
              <w:jc w:val="center"/>
            </w:pPr>
            <w:r w:rsidRPr="009D59F0">
              <w:br/>
              <w:t>12</w:t>
            </w:r>
            <w:r w:rsidRPr="009D59F0">
              <w:rPr>
                <w:rFonts w:ascii="Symbol" w:hAnsi="Symbol"/>
              </w:rPr>
              <w:t></w:t>
            </w:r>
          </w:p>
        </w:tc>
      </w:tr>
      <w:tr w:rsidR="009E15C9" w:rsidRPr="009D59F0" w14:paraId="2E1BD712" w14:textId="77777777" w:rsidTr="009E15C9">
        <w:trPr>
          <w:cantSplit/>
          <w:jc w:val="center"/>
        </w:trPr>
        <w:tc>
          <w:tcPr>
            <w:tcW w:w="24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3A27D6F" w14:textId="77777777" w:rsidR="009E15C9" w:rsidRPr="009D59F0" w:rsidRDefault="009E15C9" w:rsidP="009E15C9">
            <w:pPr>
              <w:pStyle w:val="TableText"/>
              <w:spacing w:before="57" w:after="57"/>
              <w:jc w:val="left"/>
            </w:pPr>
            <w:r w:rsidRPr="009D59F0">
              <w:t>Absorption (auroral and/or</w:t>
            </w:r>
            <w:r w:rsidRPr="009D59F0">
              <w:br/>
              <w:t>polar cap)</w:t>
            </w:r>
          </w:p>
        </w:tc>
        <w:tc>
          <w:tcPr>
            <w:tcW w:w="1276" w:type="dxa"/>
            <w:hideMark/>
          </w:tcPr>
          <w:p w14:paraId="4BB2F6D9" w14:textId="77777777" w:rsidR="009E15C9" w:rsidRPr="009D59F0" w:rsidRDefault="009E15C9" w:rsidP="009E15C9">
            <w:pPr>
              <w:pStyle w:val="TableText"/>
              <w:spacing w:before="57" w:after="57"/>
              <w:jc w:val="center"/>
            </w:pPr>
            <w:r w:rsidRPr="009D59F0">
              <w:rPr>
                <w:rFonts w:ascii="Symbol" w:hAnsi="Symbol"/>
              </w:rPr>
              <w:br/>
            </w:r>
            <w:r w:rsidRPr="009D59F0">
              <w:rPr>
                <w:rFonts w:ascii="Symbol" w:hAnsi="Symbol"/>
              </w:rPr>
              <w:t></w:t>
            </w:r>
            <w:r w:rsidRPr="009D59F0">
              <w:t>1/</w:t>
            </w:r>
            <w:r w:rsidRPr="009D59F0">
              <w:rPr>
                <w:rFonts w:ascii="Symbol" w:hAnsi="Symbol"/>
              </w:rPr>
              <w:t></w:t>
            </w:r>
            <w:r w:rsidRPr="009D59F0">
              <w:rPr>
                <w:sz w:val="4"/>
              </w:rPr>
              <w:t> </w:t>
            </w:r>
            <w:r w:rsidRPr="009D59F0">
              <w:rPr>
                <w:position w:val="4"/>
                <w:sz w:val="14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B4AF69" w14:textId="77777777" w:rsidR="009E15C9" w:rsidRPr="009D59F0" w:rsidRDefault="009E15C9" w:rsidP="009E15C9">
            <w:pPr>
              <w:pStyle w:val="TableText"/>
              <w:spacing w:before="57" w:after="57"/>
              <w:jc w:val="center"/>
            </w:pPr>
            <w:r w:rsidRPr="009D59F0">
              <w:br/>
              <w:t>5 dB</w:t>
            </w:r>
          </w:p>
        </w:tc>
        <w:tc>
          <w:tcPr>
            <w:tcW w:w="17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DBA1B0C" w14:textId="77777777" w:rsidR="009E15C9" w:rsidRPr="009D59F0" w:rsidRDefault="009E15C9" w:rsidP="009E15C9">
            <w:pPr>
              <w:pStyle w:val="TableText"/>
              <w:spacing w:before="57" w:after="57"/>
              <w:jc w:val="center"/>
            </w:pPr>
            <w:r w:rsidRPr="009D59F0">
              <w:br/>
              <w:t>0.8 dB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7AC7545" w14:textId="77777777" w:rsidR="009E15C9" w:rsidRPr="009D59F0" w:rsidRDefault="009E15C9" w:rsidP="009E15C9">
            <w:pPr>
              <w:pStyle w:val="TableText"/>
              <w:spacing w:before="57" w:after="57"/>
              <w:jc w:val="center"/>
            </w:pPr>
            <w:r w:rsidRPr="009D59F0">
              <w:br/>
              <w:t>0.05 dB</w:t>
            </w:r>
          </w:p>
        </w:tc>
      </w:tr>
      <w:tr w:rsidR="009E15C9" w:rsidRPr="009D59F0" w14:paraId="41CF17D3" w14:textId="77777777" w:rsidTr="009E15C9">
        <w:trPr>
          <w:cantSplit/>
          <w:jc w:val="center"/>
        </w:trPr>
        <w:tc>
          <w:tcPr>
            <w:tcW w:w="24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16A2E1" w14:textId="77777777" w:rsidR="009E15C9" w:rsidRPr="009D59F0" w:rsidRDefault="009E15C9" w:rsidP="009E15C9">
            <w:pPr>
              <w:pStyle w:val="TableText"/>
              <w:spacing w:before="57" w:after="57"/>
              <w:jc w:val="left"/>
            </w:pPr>
            <w:r w:rsidRPr="009D59F0">
              <w:t>Absorption (mid-latitude)</w:t>
            </w:r>
          </w:p>
        </w:tc>
        <w:tc>
          <w:tcPr>
            <w:tcW w:w="1276" w:type="dxa"/>
            <w:hideMark/>
          </w:tcPr>
          <w:p w14:paraId="68738DAB" w14:textId="77777777" w:rsidR="009E15C9" w:rsidRPr="009D59F0" w:rsidRDefault="009E15C9" w:rsidP="009E15C9">
            <w:pPr>
              <w:pStyle w:val="TableText"/>
              <w:spacing w:before="57" w:after="57"/>
              <w:jc w:val="center"/>
            </w:pPr>
            <w:r w:rsidRPr="009D59F0">
              <w:t> </w:t>
            </w:r>
            <w:r w:rsidRPr="009D59F0">
              <w:t>1/</w:t>
            </w:r>
            <w:r w:rsidRPr="009D59F0">
              <w:rPr>
                <w:rFonts w:ascii="Symbol" w:hAnsi="Symbol"/>
              </w:rPr>
              <w:t></w:t>
            </w:r>
            <w:r w:rsidRPr="009D59F0">
              <w:rPr>
                <w:sz w:val="4"/>
              </w:rPr>
              <w:t> </w:t>
            </w:r>
            <w:r w:rsidRPr="009D59F0">
              <w:rPr>
                <w:position w:val="4"/>
                <w:sz w:val="14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40EC3BF" w14:textId="77777777" w:rsidR="009E15C9" w:rsidRPr="009D59F0" w:rsidRDefault="009E15C9" w:rsidP="009E15C9">
            <w:pPr>
              <w:pStyle w:val="TableText"/>
              <w:spacing w:before="57" w:after="57"/>
              <w:jc w:val="center"/>
            </w:pPr>
            <w:r w:rsidRPr="009D59F0">
              <w:rPr>
                <w:rFonts w:ascii="Symbol" w:hAnsi="Symbol"/>
              </w:rPr>
              <w:t></w:t>
            </w:r>
            <w:r w:rsidRPr="009D59F0">
              <w:t xml:space="preserve"> 1 dB</w:t>
            </w:r>
          </w:p>
        </w:tc>
        <w:tc>
          <w:tcPr>
            <w:tcW w:w="17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5783C12" w14:textId="77777777" w:rsidR="009E15C9" w:rsidRPr="009D59F0" w:rsidRDefault="009E15C9" w:rsidP="009E15C9">
            <w:pPr>
              <w:pStyle w:val="TableText"/>
              <w:spacing w:before="57" w:after="57"/>
              <w:jc w:val="center"/>
            </w:pPr>
            <w:r w:rsidRPr="009D59F0">
              <w:rPr>
                <w:rFonts w:ascii="Symbol" w:hAnsi="Symbol"/>
              </w:rPr>
              <w:t></w:t>
            </w:r>
            <w:r w:rsidRPr="009D59F0">
              <w:t xml:space="preserve"> 0.16 dB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0A55587" w14:textId="77777777" w:rsidR="009E15C9" w:rsidRPr="009D59F0" w:rsidRDefault="009E15C9" w:rsidP="009E15C9">
            <w:pPr>
              <w:pStyle w:val="TableText"/>
              <w:spacing w:before="57" w:after="57"/>
              <w:jc w:val="center"/>
            </w:pPr>
            <w:r w:rsidRPr="009D59F0">
              <w:rPr>
                <w:rFonts w:ascii="Symbol" w:hAnsi="Symbol"/>
              </w:rPr>
              <w:t></w:t>
            </w:r>
            <w:r w:rsidRPr="009D59F0">
              <w:t xml:space="preserve"> 0.01 dB</w:t>
            </w:r>
          </w:p>
        </w:tc>
      </w:tr>
      <w:tr w:rsidR="009E15C9" w:rsidRPr="009D59F0" w14:paraId="62F2B148" w14:textId="77777777" w:rsidTr="009E15C9">
        <w:trPr>
          <w:cantSplit/>
          <w:jc w:val="center"/>
        </w:trPr>
        <w:tc>
          <w:tcPr>
            <w:tcW w:w="2497" w:type="dxa"/>
            <w:tcBorders>
              <w:top w:val="nil"/>
              <w:left w:val="single" w:sz="6" w:space="0" w:color="auto"/>
              <w:right w:val="single" w:sz="6" w:space="0" w:color="auto"/>
            </w:tcBorders>
            <w:hideMark/>
          </w:tcPr>
          <w:p w14:paraId="40D1D630" w14:textId="77777777" w:rsidR="009E15C9" w:rsidRPr="009D59F0" w:rsidRDefault="009E15C9" w:rsidP="009E15C9">
            <w:pPr>
              <w:pStyle w:val="TableText"/>
              <w:spacing w:before="57" w:after="57"/>
              <w:jc w:val="left"/>
            </w:pPr>
            <w:r w:rsidRPr="009D59F0">
              <w:t>Dispersion</w:t>
            </w:r>
          </w:p>
        </w:tc>
        <w:tc>
          <w:tcPr>
            <w:tcW w:w="1276" w:type="dxa"/>
            <w:hideMark/>
          </w:tcPr>
          <w:p w14:paraId="4D12D5CA" w14:textId="77777777" w:rsidR="009E15C9" w:rsidRPr="009D59F0" w:rsidRDefault="009E15C9" w:rsidP="009E15C9">
            <w:pPr>
              <w:pStyle w:val="TableText"/>
              <w:spacing w:before="57" w:after="57"/>
              <w:jc w:val="center"/>
            </w:pPr>
            <w:r w:rsidRPr="009D59F0">
              <w:t> </w:t>
            </w:r>
            <w:r w:rsidRPr="009D59F0">
              <w:t>1/</w:t>
            </w:r>
            <w:r w:rsidRPr="009D59F0">
              <w:rPr>
                <w:rFonts w:ascii="Symbol" w:hAnsi="Symbol"/>
              </w:rPr>
              <w:t></w:t>
            </w:r>
            <w:r w:rsidRPr="009D59F0">
              <w:rPr>
                <w:sz w:val="4"/>
              </w:rPr>
              <w:t> </w:t>
            </w:r>
            <w:r w:rsidRPr="009D59F0">
              <w:rPr>
                <w:position w:val="4"/>
                <w:sz w:val="14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right w:val="single" w:sz="6" w:space="0" w:color="auto"/>
            </w:tcBorders>
            <w:hideMark/>
          </w:tcPr>
          <w:p w14:paraId="66A084DE" w14:textId="77777777" w:rsidR="009E15C9" w:rsidRPr="009D59F0" w:rsidRDefault="009E15C9" w:rsidP="009E15C9">
            <w:pPr>
              <w:pStyle w:val="TableText"/>
              <w:spacing w:before="57" w:after="57"/>
              <w:jc w:val="center"/>
            </w:pPr>
            <w:r w:rsidRPr="009D59F0">
              <w:t>0.4 ps/Hz</w:t>
            </w:r>
          </w:p>
        </w:tc>
        <w:tc>
          <w:tcPr>
            <w:tcW w:w="1785" w:type="dxa"/>
            <w:tcBorders>
              <w:top w:val="nil"/>
              <w:left w:val="single" w:sz="6" w:space="0" w:color="auto"/>
              <w:right w:val="single" w:sz="6" w:space="0" w:color="auto"/>
            </w:tcBorders>
            <w:hideMark/>
          </w:tcPr>
          <w:p w14:paraId="3716145D" w14:textId="77777777" w:rsidR="009E15C9" w:rsidRPr="009D59F0" w:rsidRDefault="009E15C9" w:rsidP="009E15C9">
            <w:pPr>
              <w:pStyle w:val="TableText"/>
              <w:spacing w:before="57" w:after="57"/>
              <w:jc w:val="center"/>
            </w:pPr>
            <w:r w:rsidRPr="009D59F0">
              <w:t>0.026 ps/Hz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right w:val="single" w:sz="6" w:space="0" w:color="auto"/>
            </w:tcBorders>
            <w:hideMark/>
          </w:tcPr>
          <w:p w14:paraId="6517F3D9" w14:textId="77777777" w:rsidR="009E15C9" w:rsidRPr="009D59F0" w:rsidRDefault="009E15C9" w:rsidP="009E15C9">
            <w:pPr>
              <w:pStyle w:val="TableText"/>
              <w:spacing w:before="57" w:after="57"/>
              <w:jc w:val="center"/>
            </w:pPr>
            <w:r w:rsidRPr="009D59F0">
              <w:t>0.0004 ps/Hz</w:t>
            </w:r>
          </w:p>
        </w:tc>
      </w:tr>
      <w:tr w:rsidR="009E15C9" w:rsidRPr="009D59F0" w14:paraId="24130DBA" w14:textId="77777777" w:rsidTr="009E15C9">
        <w:trPr>
          <w:cantSplit/>
          <w:jc w:val="center"/>
        </w:trPr>
        <w:tc>
          <w:tcPr>
            <w:tcW w:w="24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88151D" w14:textId="77777777" w:rsidR="009E15C9" w:rsidRPr="009D59F0" w:rsidRDefault="009E15C9" w:rsidP="009E15C9">
            <w:pPr>
              <w:pStyle w:val="TableText"/>
              <w:spacing w:before="57" w:after="86"/>
              <w:jc w:val="left"/>
            </w:pPr>
            <w:r w:rsidRPr="009D59F0">
              <w:t xml:space="preserve">Scintillation </w:t>
            </w:r>
            <w:r w:rsidRPr="009D59F0">
              <w:rPr>
                <w:position w:val="6"/>
                <w:sz w:val="14"/>
              </w:rPr>
              <w:t>(1)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hideMark/>
          </w:tcPr>
          <w:p w14:paraId="669EB9F9" w14:textId="77777777" w:rsidR="009E15C9" w:rsidRPr="009D59F0" w:rsidRDefault="009E15C9" w:rsidP="009E15C9">
            <w:pPr>
              <w:pStyle w:val="TableText"/>
              <w:spacing w:before="57" w:after="86"/>
              <w:jc w:val="center"/>
            </w:pPr>
            <w:r w:rsidRPr="009D59F0">
              <w:t xml:space="preserve">See Rec. </w:t>
            </w:r>
            <w:r w:rsidRPr="009D59F0">
              <w:br/>
              <w:t>ITU-R.P.531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516763" w14:textId="77777777" w:rsidR="009E15C9" w:rsidRPr="009D59F0" w:rsidRDefault="009E15C9" w:rsidP="009E15C9">
            <w:pPr>
              <w:pStyle w:val="TableText"/>
              <w:spacing w:before="57" w:after="86"/>
              <w:jc w:val="center"/>
            </w:pPr>
            <w:r w:rsidRPr="009D59F0">
              <w:t xml:space="preserve">See Rec. </w:t>
            </w:r>
            <w:r w:rsidRPr="009D59F0">
              <w:br/>
              <w:t>ITU-R P.531</w:t>
            </w:r>
          </w:p>
        </w:tc>
        <w:tc>
          <w:tcPr>
            <w:tcW w:w="17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F82A51" w14:textId="77777777" w:rsidR="009E15C9" w:rsidRPr="009D59F0" w:rsidRDefault="009E15C9" w:rsidP="009E15C9">
            <w:pPr>
              <w:pStyle w:val="TableText"/>
              <w:spacing w:before="57" w:after="86"/>
              <w:jc w:val="center"/>
            </w:pPr>
            <w:r w:rsidRPr="009D59F0">
              <w:t xml:space="preserve">See Rec. </w:t>
            </w:r>
            <w:r w:rsidRPr="009D59F0">
              <w:br/>
              <w:t>ITU-R P.531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7C27E3" w14:textId="77777777" w:rsidR="009E15C9" w:rsidRPr="009D59F0" w:rsidRDefault="009E15C9" w:rsidP="009E15C9">
            <w:pPr>
              <w:pStyle w:val="TableText"/>
              <w:spacing w:before="57" w:after="86"/>
              <w:jc w:val="center"/>
            </w:pPr>
            <w:r w:rsidRPr="009D59F0">
              <w:rPr>
                <w:rFonts w:ascii="Symbol" w:hAnsi="Symbol"/>
              </w:rPr>
              <w:t></w:t>
            </w:r>
            <w:r w:rsidRPr="009D59F0">
              <w:t>20 dB</w:t>
            </w:r>
            <w:r w:rsidRPr="009D59F0">
              <w:br/>
              <w:t>peak-to-peak</w:t>
            </w:r>
          </w:p>
        </w:tc>
      </w:tr>
    </w:tbl>
    <w:p w14:paraId="0A025F62" w14:textId="77777777" w:rsidR="009E15C9" w:rsidRPr="009D59F0" w:rsidRDefault="009E15C9" w:rsidP="009E15C9">
      <w:pPr>
        <w:ind w:left="284" w:hanging="284"/>
        <w:rPr>
          <w:sz w:val="18"/>
        </w:rPr>
      </w:pPr>
      <w:r w:rsidRPr="009D59F0">
        <w:rPr>
          <w:sz w:val="18"/>
        </w:rPr>
        <w:t>*</w:t>
      </w:r>
      <w:r w:rsidRPr="009D59F0">
        <w:rPr>
          <w:sz w:val="18"/>
        </w:rPr>
        <w:tab/>
        <w:t>This estimate is based on a TEC of 1018 electrons/m</w:t>
      </w:r>
      <w:r w:rsidRPr="009D59F0">
        <w:rPr>
          <w:sz w:val="18"/>
          <w:vertAlign w:val="superscript"/>
        </w:rPr>
        <w:t>2</w:t>
      </w:r>
      <w:r w:rsidRPr="009D59F0">
        <w:rPr>
          <w:sz w:val="18"/>
        </w:rPr>
        <w:t>, which is a high value of TEC encountered at low latitudes in day-time with high solar activity.</w:t>
      </w:r>
    </w:p>
    <w:p w14:paraId="1811D8AB" w14:textId="77777777" w:rsidR="009E15C9" w:rsidRPr="009D59F0" w:rsidRDefault="009E15C9" w:rsidP="009E15C9">
      <w:pPr>
        <w:ind w:left="284" w:hanging="284"/>
      </w:pPr>
      <w:r w:rsidRPr="009D59F0">
        <w:rPr>
          <w:position w:val="6"/>
          <w:sz w:val="14"/>
        </w:rPr>
        <w:t xml:space="preserve"> (1)</w:t>
      </w:r>
      <w:r w:rsidRPr="009D59F0">
        <w:tab/>
      </w:r>
      <w:r w:rsidRPr="009D59F0">
        <w:rPr>
          <w:sz w:val="18"/>
        </w:rPr>
        <w:t>Values observed near the geomagnetic equator during the early night-time hours (local time) at equinox under conditions of high sunspot number</w:t>
      </w:r>
      <w:r w:rsidRPr="009D59F0">
        <w:t>.</w:t>
      </w:r>
    </w:p>
    <w:p w14:paraId="7FB1D615" w14:textId="68CB34AA" w:rsidR="009E15C9" w:rsidRDefault="009E15C9">
      <w:r>
        <w:br w:type="page"/>
      </w:r>
    </w:p>
    <w:p w14:paraId="56B03FD6" w14:textId="77777777" w:rsidR="009E15C9" w:rsidRPr="009D59F0" w:rsidRDefault="009E15C9" w:rsidP="009E15C9">
      <w:pPr>
        <w:ind w:left="284" w:hanging="284"/>
      </w:pPr>
    </w:p>
    <w:p w14:paraId="646EEC25" w14:textId="4A6A7240" w:rsidR="009E15C9" w:rsidRPr="00392FB6" w:rsidRDefault="009E15C9" w:rsidP="009E15C9">
      <w:pPr>
        <w:pStyle w:val="Caption"/>
        <w:rPr>
          <w:rFonts w:asciiTheme="minorHAnsi" w:eastAsiaTheme="minorEastAsia" w:hAnsiTheme="minorHAnsi" w:cstheme="minorBidi"/>
          <w:i w:val="0"/>
          <w:sz w:val="24"/>
          <w:szCs w:val="24"/>
          <w:lang w:val="en-GB" w:eastAsia="nb-NO"/>
        </w:rPr>
      </w:pPr>
      <w:bookmarkStart w:id="59" w:name="_Ref394404772"/>
      <w:bookmarkStart w:id="60" w:name="_Toc412447432"/>
      <w:r w:rsidRPr="00392FB6">
        <w:rPr>
          <w:rFonts w:asciiTheme="minorHAnsi" w:eastAsiaTheme="minorEastAsia" w:hAnsiTheme="minorHAnsi" w:cstheme="minorBidi"/>
          <w:i w:val="0"/>
          <w:sz w:val="24"/>
          <w:szCs w:val="24"/>
          <w:lang w:val="en-GB" w:eastAsia="nb-NO"/>
        </w:rPr>
        <w:t xml:space="preserve">Table </w:t>
      </w:r>
      <w:bookmarkEnd w:id="59"/>
      <w:r w:rsidRPr="00392FB6">
        <w:rPr>
          <w:rFonts w:asciiTheme="minorHAnsi" w:eastAsiaTheme="minorEastAsia" w:hAnsiTheme="minorHAnsi" w:cstheme="minorBidi"/>
          <w:i w:val="0"/>
          <w:sz w:val="24"/>
          <w:szCs w:val="24"/>
          <w:lang w:val="en-GB" w:eastAsia="nb-NO"/>
        </w:rPr>
        <w:t>6</w:t>
      </w:r>
      <w:r w:rsidR="0041113B" w:rsidRPr="00392FB6">
        <w:rPr>
          <w:rFonts w:asciiTheme="minorHAnsi" w:eastAsiaTheme="minorEastAsia" w:hAnsiTheme="minorHAnsi" w:cstheme="minorBidi"/>
          <w:i w:val="0"/>
          <w:sz w:val="24"/>
          <w:szCs w:val="24"/>
          <w:lang w:val="en-GB" w:eastAsia="nb-NO"/>
        </w:rPr>
        <w:t>. M</w:t>
      </w:r>
      <w:r w:rsidRPr="00392FB6">
        <w:rPr>
          <w:rFonts w:asciiTheme="minorHAnsi" w:eastAsiaTheme="minorEastAsia" w:hAnsiTheme="minorHAnsi" w:cstheme="minorBidi"/>
          <w:i w:val="0"/>
          <w:sz w:val="24"/>
          <w:szCs w:val="24"/>
          <w:lang w:val="en-GB" w:eastAsia="nb-NO"/>
        </w:rPr>
        <w:t>id-latitude fade depths due to ionospheric scintillation (dB)</w:t>
      </w:r>
      <w:bookmarkEnd w:id="60"/>
    </w:p>
    <w:p w14:paraId="0E6645D9" w14:textId="77777777" w:rsidR="009E15C9" w:rsidRPr="009D59F0" w:rsidRDefault="009E15C9" w:rsidP="009E15C9">
      <w:pPr>
        <w:pStyle w:val="Blanc"/>
        <w:rPr>
          <w:sz w:val="8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1134"/>
        <w:gridCol w:w="1134"/>
        <w:gridCol w:w="1134"/>
      </w:tblGrid>
      <w:tr w:rsidR="009E15C9" w:rsidRPr="009D59F0" w14:paraId="7FFD04F4" w14:textId="77777777" w:rsidTr="0041113B">
        <w:trPr>
          <w:cantSplit/>
          <w:trHeight w:val="345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49259B9" w14:textId="77777777" w:rsidR="009E15C9" w:rsidRPr="00853921" w:rsidRDefault="009E15C9" w:rsidP="0085392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3921">
              <w:rPr>
                <w:rFonts w:ascii="Calibri" w:eastAsia="Times New Roman" w:hAnsi="Calibri" w:cs="Times New Roman"/>
                <w:color w:val="000000"/>
              </w:rPr>
              <w:br/>
              <w:t>Percentage of time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88B10C" w14:textId="59B207E7" w:rsidR="009E15C9" w:rsidRPr="00853921" w:rsidRDefault="0041113B" w:rsidP="0085392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3921">
              <w:rPr>
                <w:rFonts w:ascii="Calibri" w:eastAsia="Times New Roman" w:hAnsi="Calibri" w:cs="Times New Roman"/>
                <w:color w:val="000000"/>
              </w:rPr>
              <w:t xml:space="preserve">Frequency </w:t>
            </w:r>
            <w:r w:rsidR="009E15C9" w:rsidRPr="00853921">
              <w:rPr>
                <w:rFonts w:ascii="Calibri" w:eastAsia="Times New Roman" w:hAnsi="Calibri" w:cs="Times New Roman"/>
                <w:color w:val="000000"/>
              </w:rPr>
              <w:t>(GHz)</w:t>
            </w:r>
          </w:p>
        </w:tc>
      </w:tr>
      <w:tr w:rsidR="009E15C9" w:rsidRPr="009D59F0" w14:paraId="2775F434" w14:textId="77777777" w:rsidTr="009E15C9">
        <w:trPr>
          <w:cantSplit/>
          <w:jc w:val="center"/>
        </w:trPr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B3FE8D" w14:textId="77777777" w:rsidR="009E15C9" w:rsidRPr="00853921" w:rsidRDefault="009E15C9" w:rsidP="0085392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3921">
              <w:rPr>
                <w:rFonts w:ascii="Calibri" w:eastAsia="Times New Roman" w:hAnsi="Calibri" w:cs="Times New Roman"/>
                <w:color w:val="000000"/>
              </w:rPr>
              <w:t>(%)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392F15" w14:textId="77777777" w:rsidR="009E15C9" w:rsidRPr="00853921" w:rsidRDefault="009E15C9" w:rsidP="0085392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3921">
              <w:rPr>
                <w:rFonts w:ascii="Calibri" w:eastAsia="Times New Roman" w:hAnsi="Calibri" w:cs="Times New Roman"/>
                <w:color w:val="000000"/>
              </w:rPr>
              <w:t>0.1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CFF385" w14:textId="77777777" w:rsidR="009E15C9" w:rsidRPr="00853921" w:rsidRDefault="009E15C9" w:rsidP="0085392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3921">
              <w:rPr>
                <w:rFonts w:ascii="Calibri" w:eastAsia="Times New Roman" w:hAnsi="Calibri" w:cs="Times New Roman"/>
                <w:color w:val="000000"/>
              </w:rPr>
              <w:t>0.2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BE2CAD" w14:textId="77777777" w:rsidR="009E15C9" w:rsidRPr="00853921" w:rsidRDefault="009E15C9" w:rsidP="0085392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3921">
              <w:rPr>
                <w:rFonts w:ascii="Calibri" w:eastAsia="Times New Roman" w:hAnsi="Calibri" w:cs="Times New Roman"/>
                <w:color w:val="000000"/>
              </w:rPr>
              <w:t>0.5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C4D03F" w14:textId="77777777" w:rsidR="009E15C9" w:rsidRPr="00853921" w:rsidRDefault="009E15C9" w:rsidP="0085392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392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9E15C9" w:rsidRPr="009D59F0" w14:paraId="1D8A0921" w14:textId="77777777" w:rsidTr="009E15C9">
        <w:trPr>
          <w:cantSplit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3263745" w14:textId="77777777" w:rsidR="009E15C9" w:rsidRPr="00853921" w:rsidRDefault="009E15C9" w:rsidP="0085392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3921">
              <w:rPr>
                <w:rFonts w:ascii="Calibri" w:eastAsia="Times New Roman" w:hAnsi="Calibri" w:cs="Times New Roman"/>
                <w:color w:val="000000"/>
              </w:rPr>
              <w:t>1.0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233DBE" w14:textId="77777777" w:rsidR="009E15C9" w:rsidRPr="00853921" w:rsidRDefault="009E15C9" w:rsidP="0085392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3921">
              <w:rPr>
                <w:rFonts w:ascii="Calibri" w:eastAsia="Times New Roman" w:hAnsi="Calibri" w:cs="Times New Roman"/>
                <w:color w:val="000000"/>
              </w:rPr>
              <w:t>5.9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045640" w14:textId="77777777" w:rsidR="009E15C9" w:rsidRPr="00853921" w:rsidRDefault="009E15C9" w:rsidP="0085392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3921">
              <w:rPr>
                <w:rFonts w:ascii="Calibri" w:eastAsia="Times New Roman" w:hAnsi="Calibri" w:cs="Times New Roman"/>
                <w:color w:val="000000"/>
              </w:rPr>
              <w:t>1.5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46D9FE1" w14:textId="77777777" w:rsidR="009E15C9" w:rsidRPr="00853921" w:rsidRDefault="009E15C9" w:rsidP="0085392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3921">
              <w:rPr>
                <w:rFonts w:ascii="Calibri" w:eastAsia="Times New Roman" w:hAnsi="Calibri" w:cs="Times New Roman"/>
                <w:color w:val="000000"/>
              </w:rPr>
              <w:t>0.2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9B5147" w14:textId="77777777" w:rsidR="009E15C9" w:rsidRPr="00853921" w:rsidRDefault="009E15C9" w:rsidP="0085392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3921">
              <w:rPr>
                <w:rFonts w:ascii="Calibri" w:eastAsia="Times New Roman" w:hAnsi="Calibri" w:cs="Times New Roman"/>
                <w:color w:val="000000"/>
              </w:rPr>
              <w:t>0.1</w:t>
            </w:r>
          </w:p>
        </w:tc>
      </w:tr>
      <w:tr w:rsidR="009E15C9" w:rsidRPr="009D59F0" w14:paraId="59E296BE" w14:textId="77777777" w:rsidTr="009E15C9">
        <w:trPr>
          <w:cantSplit/>
          <w:jc w:val="center"/>
        </w:trPr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38D0609" w14:textId="77777777" w:rsidR="009E15C9" w:rsidRPr="00853921" w:rsidRDefault="009E15C9" w:rsidP="0085392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3921">
              <w:rPr>
                <w:rFonts w:ascii="Calibri" w:eastAsia="Times New Roman" w:hAnsi="Calibri" w:cs="Times New Roman"/>
                <w:color w:val="000000"/>
              </w:rPr>
              <w:t>0.5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42D794F" w14:textId="77777777" w:rsidR="009E15C9" w:rsidRPr="00853921" w:rsidRDefault="009E15C9" w:rsidP="0085392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3921">
              <w:rPr>
                <w:rFonts w:ascii="Calibri" w:eastAsia="Times New Roman" w:hAnsi="Calibri" w:cs="Times New Roman"/>
                <w:color w:val="000000"/>
              </w:rPr>
              <w:t>9.3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F93B712" w14:textId="77777777" w:rsidR="009E15C9" w:rsidRPr="00853921" w:rsidRDefault="009E15C9" w:rsidP="0085392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3921">
              <w:rPr>
                <w:rFonts w:ascii="Calibri" w:eastAsia="Times New Roman" w:hAnsi="Calibri" w:cs="Times New Roman"/>
                <w:color w:val="000000"/>
              </w:rPr>
              <w:t>2.3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E3128B" w14:textId="77777777" w:rsidR="009E15C9" w:rsidRPr="00853921" w:rsidRDefault="009E15C9" w:rsidP="0085392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3921">
              <w:rPr>
                <w:rFonts w:ascii="Calibri" w:eastAsia="Times New Roman" w:hAnsi="Calibri" w:cs="Times New Roman"/>
                <w:color w:val="000000"/>
              </w:rPr>
              <w:t>0.4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24B32A4" w14:textId="77777777" w:rsidR="009E15C9" w:rsidRPr="00853921" w:rsidRDefault="009E15C9" w:rsidP="0085392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3921">
              <w:rPr>
                <w:rFonts w:ascii="Calibri" w:eastAsia="Times New Roman" w:hAnsi="Calibri" w:cs="Times New Roman"/>
                <w:color w:val="000000"/>
              </w:rPr>
              <w:t>0.1</w:t>
            </w:r>
          </w:p>
        </w:tc>
      </w:tr>
      <w:tr w:rsidR="009E15C9" w:rsidRPr="009D59F0" w14:paraId="28D7004E" w14:textId="77777777" w:rsidTr="009E15C9">
        <w:trPr>
          <w:cantSplit/>
          <w:jc w:val="center"/>
        </w:trPr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4BDD6B4" w14:textId="77777777" w:rsidR="009E15C9" w:rsidRPr="00853921" w:rsidRDefault="009E15C9" w:rsidP="0085392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3921">
              <w:rPr>
                <w:rFonts w:ascii="Calibri" w:eastAsia="Times New Roman" w:hAnsi="Calibri" w:cs="Times New Roman"/>
                <w:color w:val="000000"/>
              </w:rPr>
              <w:t>0.2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E2B5DE" w14:textId="77777777" w:rsidR="009E15C9" w:rsidRPr="00853921" w:rsidRDefault="009E15C9" w:rsidP="0085392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3921">
              <w:rPr>
                <w:rFonts w:ascii="Calibri" w:eastAsia="Times New Roman" w:hAnsi="Calibri" w:cs="Times New Roman"/>
                <w:color w:val="000000"/>
              </w:rPr>
              <w:t>16.6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67F6DD" w14:textId="77777777" w:rsidR="009E15C9" w:rsidRPr="00853921" w:rsidRDefault="009E15C9" w:rsidP="0085392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3921">
              <w:rPr>
                <w:rFonts w:ascii="Calibri" w:eastAsia="Times New Roman" w:hAnsi="Calibri" w:cs="Times New Roman"/>
                <w:color w:val="000000"/>
              </w:rPr>
              <w:t>4.2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7667BC" w14:textId="77777777" w:rsidR="009E15C9" w:rsidRPr="00853921" w:rsidRDefault="009E15C9" w:rsidP="0085392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3921">
              <w:rPr>
                <w:rFonts w:ascii="Calibri" w:eastAsia="Times New Roman" w:hAnsi="Calibri" w:cs="Times New Roman"/>
                <w:color w:val="000000"/>
              </w:rPr>
              <w:t>0.7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5765CE9" w14:textId="77777777" w:rsidR="009E15C9" w:rsidRPr="00853921" w:rsidRDefault="009E15C9" w:rsidP="0085392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3921">
              <w:rPr>
                <w:rFonts w:ascii="Calibri" w:eastAsia="Times New Roman" w:hAnsi="Calibri" w:cs="Times New Roman"/>
                <w:color w:val="000000"/>
              </w:rPr>
              <w:t>0.2</w:t>
            </w:r>
          </w:p>
        </w:tc>
      </w:tr>
      <w:tr w:rsidR="009E15C9" w:rsidRPr="009D59F0" w14:paraId="5B88E10A" w14:textId="77777777" w:rsidTr="009E15C9">
        <w:trPr>
          <w:cantSplit/>
          <w:jc w:val="center"/>
        </w:trPr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3389E0" w14:textId="77777777" w:rsidR="009E15C9" w:rsidRPr="00853921" w:rsidRDefault="009E15C9" w:rsidP="0085392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3921">
              <w:rPr>
                <w:rFonts w:ascii="Calibri" w:eastAsia="Times New Roman" w:hAnsi="Calibri" w:cs="Times New Roman"/>
                <w:color w:val="000000"/>
              </w:rPr>
              <w:t>0.1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3D3289" w14:textId="77777777" w:rsidR="009E15C9" w:rsidRPr="00853921" w:rsidRDefault="009E15C9" w:rsidP="0085392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3921">
              <w:rPr>
                <w:rFonts w:ascii="Calibri" w:eastAsia="Times New Roman" w:hAnsi="Calibri" w:cs="Times New Roman"/>
                <w:color w:val="000000"/>
              </w:rPr>
              <w:t>25.0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C89BA5" w14:textId="77777777" w:rsidR="009E15C9" w:rsidRPr="00853921" w:rsidRDefault="009E15C9" w:rsidP="0085392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3921">
              <w:rPr>
                <w:rFonts w:ascii="Calibri" w:eastAsia="Times New Roman" w:hAnsi="Calibri" w:cs="Times New Roman"/>
                <w:color w:val="000000"/>
              </w:rPr>
              <w:t>6.2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07D5AB" w14:textId="77777777" w:rsidR="009E15C9" w:rsidRPr="00853921" w:rsidRDefault="009E15C9" w:rsidP="0085392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3921">
              <w:rPr>
                <w:rFonts w:ascii="Calibri" w:eastAsia="Times New Roman" w:hAnsi="Calibri" w:cs="Times New Roman"/>
                <w:color w:val="000000"/>
              </w:rPr>
              <w:t>1.0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9CDAF6" w14:textId="77777777" w:rsidR="009E15C9" w:rsidRPr="00853921" w:rsidRDefault="009E15C9" w:rsidP="0085392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3921">
              <w:rPr>
                <w:rFonts w:ascii="Calibri" w:eastAsia="Times New Roman" w:hAnsi="Calibri" w:cs="Times New Roman"/>
                <w:color w:val="000000"/>
              </w:rPr>
              <w:t>0.3</w:t>
            </w:r>
          </w:p>
        </w:tc>
      </w:tr>
    </w:tbl>
    <w:p w14:paraId="2D2E1606" w14:textId="77777777" w:rsidR="009E15C9" w:rsidRPr="009D59F0" w:rsidRDefault="009E15C9" w:rsidP="009E15C9">
      <w:pPr>
        <w:rPr>
          <w:lang w:eastAsia="en-GB"/>
        </w:rPr>
      </w:pPr>
    </w:p>
    <w:p w14:paraId="5C0FB267" w14:textId="77777777" w:rsidR="009E15C9" w:rsidRPr="009D59F0" w:rsidRDefault="009E15C9" w:rsidP="009E15C9">
      <w:pPr>
        <w:jc w:val="center"/>
      </w:pPr>
      <w:r w:rsidRPr="009D59F0">
        <w:rPr>
          <w:noProof/>
          <w:lang w:val="en-IE" w:eastAsia="en-IE"/>
        </w:rPr>
        <w:drawing>
          <wp:inline distT="0" distB="0" distL="0" distR="0" wp14:anchorId="579352BF" wp14:editId="49DA4A45">
            <wp:extent cx="4882100" cy="2608028"/>
            <wp:effectExtent l="0" t="0" r="0" b="1905"/>
            <wp:docPr id="4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7A2C3D69" w14:textId="195C15BF" w:rsidR="0041113B" w:rsidRPr="00E77964" w:rsidRDefault="009E15C9" w:rsidP="0041113B">
      <w:pPr>
        <w:pStyle w:val="Caption"/>
        <w:rPr>
          <w:rFonts w:asciiTheme="minorHAnsi" w:eastAsiaTheme="minorEastAsia" w:hAnsiTheme="minorHAnsi" w:cstheme="minorBidi"/>
          <w:i w:val="0"/>
          <w:sz w:val="24"/>
          <w:szCs w:val="24"/>
          <w:lang w:val="nb-NO" w:eastAsia="nb-NO"/>
        </w:rPr>
      </w:pPr>
      <w:bookmarkStart w:id="61" w:name="_Toc412447413"/>
      <w:r w:rsidRPr="00E77964">
        <w:rPr>
          <w:rFonts w:asciiTheme="minorHAnsi" w:eastAsiaTheme="minorEastAsia" w:hAnsiTheme="minorHAnsi" w:cstheme="minorBidi"/>
          <w:i w:val="0"/>
          <w:sz w:val="24"/>
          <w:szCs w:val="24"/>
          <w:lang w:val="nb-NO" w:eastAsia="nb-NO"/>
        </w:rPr>
        <w:t xml:space="preserve">Figure </w:t>
      </w:r>
      <w:r w:rsidR="00E77964" w:rsidRPr="00E77964">
        <w:rPr>
          <w:rFonts w:asciiTheme="minorHAnsi" w:eastAsiaTheme="minorEastAsia" w:hAnsiTheme="minorHAnsi" w:cstheme="minorBidi"/>
          <w:i w:val="0"/>
          <w:sz w:val="24"/>
          <w:szCs w:val="24"/>
          <w:lang w:val="nb-NO" w:eastAsia="nb-NO"/>
        </w:rPr>
        <w:t>4</w:t>
      </w:r>
      <w:r w:rsidR="0041113B" w:rsidRPr="00E77964">
        <w:rPr>
          <w:rFonts w:asciiTheme="minorHAnsi" w:eastAsiaTheme="minorEastAsia" w:hAnsiTheme="minorHAnsi" w:cstheme="minorBidi"/>
          <w:i w:val="0"/>
          <w:sz w:val="24"/>
          <w:szCs w:val="24"/>
          <w:lang w:val="nb-NO" w:eastAsia="nb-NO"/>
        </w:rPr>
        <w:t>.</w:t>
      </w:r>
      <w:r w:rsidRPr="00E77964">
        <w:rPr>
          <w:rFonts w:asciiTheme="minorHAnsi" w:eastAsiaTheme="minorEastAsia" w:hAnsiTheme="minorHAnsi" w:cstheme="minorBidi"/>
          <w:i w:val="0"/>
          <w:sz w:val="24"/>
          <w:szCs w:val="24"/>
          <w:lang w:val="nb-NO" w:eastAsia="nb-NO"/>
        </w:rPr>
        <w:t xml:space="preserve"> Ricean </w:t>
      </w:r>
      <w:bookmarkEnd w:id="61"/>
      <w:r w:rsidR="0041113B" w:rsidRPr="00E77964">
        <w:rPr>
          <w:rFonts w:asciiTheme="minorHAnsi" w:eastAsiaTheme="minorEastAsia" w:hAnsiTheme="minorHAnsi" w:cstheme="minorBidi"/>
          <w:i w:val="0"/>
          <w:sz w:val="24"/>
          <w:szCs w:val="24"/>
          <w:lang w:val="nb-NO" w:eastAsia="nb-NO"/>
        </w:rPr>
        <w:t>fade depth probability</w:t>
      </w:r>
    </w:p>
    <w:p w14:paraId="5971F8DE" w14:textId="52E3A5BC" w:rsidR="0041113B" w:rsidRPr="00EC1693" w:rsidRDefault="0041113B" w:rsidP="0041113B">
      <w:pPr>
        <w:pStyle w:val="Caption"/>
        <w:rPr>
          <w:lang w:val="en-GB"/>
        </w:rPr>
      </w:pPr>
      <w:r w:rsidRPr="0041113B">
        <w:rPr>
          <w:rFonts w:asciiTheme="minorHAnsi" w:eastAsiaTheme="minorEastAsia" w:hAnsiTheme="minorHAnsi" w:cstheme="minorBidi"/>
          <w:b w:val="0"/>
          <w:i w:val="0"/>
          <w:sz w:val="24"/>
          <w:szCs w:val="24"/>
          <w:lang w:val="nb-NO" w:eastAsia="nb-NO"/>
        </w:rPr>
        <w:t>(Source: Gallinaro, Space Engineering)</w:t>
      </w:r>
    </w:p>
    <w:p w14:paraId="60044A0F" w14:textId="0259F677" w:rsidR="009E15C9" w:rsidRPr="0041113B" w:rsidRDefault="0041113B" w:rsidP="0041113B">
      <w:pPr>
        <w:pStyle w:val="Caption"/>
        <w:rPr>
          <w:rFonts w:asciiTheme="minorHAnsi" w:eastAsiaTheme="minorEastAsia" w:hAnsiTheme="minorHAnsi" w:cstheme="minorBidi"/>
          <w:b w:val="0"/>
          <w:i w:val="0"/>
          <w:sz w:val="24"/>
          <w:szCs w:val="24"/>
          <w:lang w:val="nb-NO" w:eastAsia="nb-NO"/>
        </w:rPr>
      </w:pPr>
      <w:r w:rsidRPr="00EC1693">
        <w:rPr>
          <w:lang w:val="en-GB"/>
        </w:rPr>
        <w:t xml:space="preserve"> </w:t>
      </w:r>
    </w:p>
    <w:p w14:paraId="7234EA56" w14:textId="77777777" w:rsidR="000619DE" w:rsidRPr="0037173D" w:rsidRDefault="000619DE" w:rsidP="00116046">
      <w:pPr>
        <w:rPr>
          <w:lang w:val="en-GB"/>
        </w:rPr>
      </w:pPr>
    </w:p>
    <w:p w14:paraId="7CD3BA50" w14:textId="77777777" w:rsidR="00CF4634" w:rsidRPr="0037173D" w:rsidRDefault="00CF4634" w:rsidP="00CF4634">
      <w:pPr>
        <w:rPr>
          <w:lang w:val="en-GB"/>
        </w:rPr>
      </w:pPr>
      <w:r w:rsidRPr="0037173D">
        <w:rPr>
          <w:lang w:val="en-GB"/>
        </w:rPr>
        <w:t xml:space="preserve">3.5 Modulation </w:t>
      </w:r>
    </w:p>
    <w:p w14:paraId="3024CA89" w14:textId="025CAD86" w:rsidR="00CF4634" w:rsidRPr="0037173D" w:rsidRDefault="00CF4634" w:rsidP="00CF4634">
      <w:pPr>
        <w:rPr>
          <w:lang w:val="en-GB"/>
        </w:rPr>
      </w:pPr>
      <w:r w:rsidRPr="0037173D">
        <w:rPr>
          <w:lang w:val="en-GB"/>
        </w:rPr>
        <w:t xml:space="preserve">VDES uses adaptive modulation and coding to maximise spectral efficiency and throughput. </w:t>
      </w:r>
      <w:r w:rsidR="00334F44">
        <w:rPr>
          <w:lang w:val="en-GB"/>
        </w:rPr>
        <w:t>The supported</w:t>
      </w:r>
      <w:r w:rsidRPr="0037173D">
        <w:rPr>
          <w:lang w:val="en-GB"/>
        </w:rPr>
        <w:t xml:space="preserve"> modulation methods are given in Table </w:t>
      </w:r>
      <w:r w:rsidR="00334F44">
        <w:rPr>
          <w:lang w:val="en-GB"/>
        </w:rPr>
        <w:t>7</w:t>
      </w:r>
      <w:r w:rsidRPr="0037173D">
        <w:rPr>
          <w:lang w:val="en-GB"/>
        </w:rPr>
        <w:t>.</w:t>
      </w:r>
      <w:r w:rsidR="00702EF5">
        <w:rPr>
          <w:lang w:val="en-GB"/>
        </w:rPr>
        <w:t xml:space="preserve"> </w:t>
      </w:r>
    </w:p>
    <w:p w14:paraId="624C854A" w14:textId="77777777" w:rsidR="00CF4634" w:rsidRPr="00392FB6" w:rsidRDefault="00CF4634" w:rsidP="00CF4634">
      <w:pPr>
        <w:rPr>
          <w:b/>
          <w:lang w:val="en-GB"/>
        </w:rPr>
      </w:pPr>
    </w:p>
    <w:p w14:paraId="68EB1A6D" w14:textId="2B67E162" w:rsidR="00CF4634" w:rsidRPr="00392FB6" w:rsidRDefault="00CF4634" w:rsidP="00CF4634">
      <w:pPr>
        <w:rPr>
          <w:b/>
          <w:lang w:val="en-GB"/>
        </w:rPr>
      </w:pPr>
      <w:r w:rsidRPr="00392FB6">
        <w:rPr>
          <w:b/>
          <w:lang w:val="en-GB"/>
        </w:rPr>
        <w:t xml:space="preserve">Table </w:t>
      </w:r>
      <w:r w:rsidR="00334F44" w:rsidRPr="00392FB6">
        <w:rPr>
          <w:b/>
          <w:lang w:val="en-GB"/>
        </w:rPr>
        <w:t>7</w:t>
      </w:r>
      <w:r w:rsidRPr="00392FB6">
        <w:rPr>
          <w:b/>
          <w:lang w:val="en-GB"/>
        </w:rPr>
        <w:t>. Downlink modulation methods</w:t>
      </w: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794"/>
        <w:gridCol w:w="1480"/>
        <w:gridCol w:w="1791"/>
        <w:gridCol w:w="1605"/>
        <w:gridCol w:w="3362"/>
      </w:tblGrid>
      <w:tr w:rsidR="00334F44" w:rsidRPr="0037173D" w14:paraId="13E250BF" w14:textId="77777777" w:rsidTr="008079BC">
        <w:tc>
          <w:tcPr>
            <w:tcW w:w="794" w:type="dxa"/>
          </w:tcPr>
          <w:p w14:paraId="14F9C065" w14:textId="7634E41B" w:rsidR="00334F44" w:rsidRPr="0037173D" w:rsidRDefault="00334F44" w:rsidP="00CF4634">
            <w:pPr>
              <w:pStyle w:val="ListParagraph"/>
              <w:ind w:left="0"/>
              <w:rPr>
                <w:lang w:val="en-GB"/>
              </w:rPr>
            </w:pPr>
            <w:r w:rsidRPr="0037173D">
              <w:rPr>
                <w:lang w:val="en-GB"/>
              </w:rPr>
              <w:t>Index</w:t>
            </w:r>
          </w:p>
        </w:tc>
        <w:tc>
          <w:tcPr>
            <w:tcW w:w="1480" w:type="dxa"/>
          </w:tcPr>
          <w:p w14:paraId="69C465B2" w14:textId="6F37D35D" w:rsidR="00334F44" w:rsidRPr="0037173D" w:rsidRDefault="00334F44" w:rsidP="00CF4634">
            <w:pPr>
              <w:pStyle w:val="ListParagraph"/>
              <w:ind w:left="0"/>
              <w:rPr>
                <w:lang w:val="en-GB"/>
              </w:rPr>
            </w:pPr>
            <w:r w:rsidRPr="0037173D">
              <w:rPr>
                <w:lang w:val="en-GB"/>
              </w:rPr>
              <w:t>Bits/symbol</w:t>
            </w:r>
          </w:p>
        </w:tc>
        <w:tc>
          <w:tcPr>
            <w:tcW w:w="1791" w:type="dxa"/>
          </w:tcPr>
          <w:p w14:paraId="2E7E4631" w14:textId="73AC6952" w:rsidR="00334F44" w:rsidRPr="0037173D" w:rsidRDefault="00334F44" w:rsidP="00CF4634">
            <w:pPr>
              <w:pStyle w:val="ListParagraph"/>
              <w:ind w:left="0"/>
              <w:rPr>
                <w:lang w:val="en-GB"/>
              </w:rPr>
            </w:pPr>
            <w:r w:rsidRPr="0037173D">
              <w:rPr>
                <w:lang w:val="en-GB"/>
              </w:rPr>
              <w:t>Modulation type</w:t>
            </w:r>
          </w:p>
        </w:tc>
        <w:tc>
          <w:tcPr>
            <w:tcW w:w="1605" w:type="dxa"/>
          </w:tcPr>
          <w:p w14:paraId="15BA99F7" w14:textId="36667B6B" w:rsidR="00334F44" w:rsidRDefault="00334F44" w:rsidP="00334F44">
            <w:pPr>
              <w:pStyle w:val="ListParagraph"/>
              <w:ind w:left="0"/>
              <w:rPr>
                <w:lang w:val="en-GB"/>
              </w:rPr>
            </w:pPr>
            <w:r>
              <w:rPr>
                <w:lang w:val="en-GB"/>
              </w:rPr>
              <w:t>Bit mapping</w:t>
            </w:r>
          </w:p>
        </w:tc>
        <w:tc>
          <w:tcPr>
            <w:tcW w:w="3362" w:type="dxa"/>
          </w:tcPr>
          <w:p w14:paraId="3010E9B3" w14:textId="0EA97357" w:rsidR="00334F44" w:rsidRPr="0037173D" w:rsidRDefault="00334F44" w:rsidP="00334F44">
            <w:pPr>
              <w:pStyle w:val="ListParagraph"/>
              <w:ind w:left="0"/>
              <w:rPr>
                <w:lang w:val="en-GB"/>
              </w:rPr>
            </w:pPr>
            <w:r>
              <w:rPr>
                <w:lang w:val="en-GB"/>
              </w:rPr>
              <w:t>Maximum adjacent channel interference level with worst case Doppler</w:t>
            </w:r>
          </w:p>
        </w:tc>
      </w:tr>
      <w:tr w:rsidR="001B43C7" w:rsidRPr="0037173D" w14:paraId="020A42D2" w14:textId="77777777" w:rsidTr="008079BC">
        <w:trPr>
          <w:ins w:id="62" w:author="Nader Alagha" w:date="2015-04-22T11:42:00Z"/>
        </w:trPr>
        <w:tc>
          <w:tcPr>
            <w:tcW w:w="794" w:type="dxa"/>
          </w:tcPr>
          <w:p w14:paraId="6C1FB7CE" w14:textId="77777777" w:rsidR="001B43C7" w:rsidRPr="0037173D" w:rsidRDefault="001B43C7" w:rsidP="00CF4634">
            <w:pPr>
              <w:pStyle w:val="ListParagraph"/>
              <w:ind w:left="0"/>
              <w:rPr>
                <w:ins w:id="63" w:author="Nader Alagha" w:date="2015-04-22T11:42:00Z"/>
                <w:lang w:val="en-GB"/>
              </w:rPr>
            </w:pPr>
          </w:p>
        </w:tc>
        <w:tc>
          <w:tcPr>
            <w:tcW w:w="1480" w:type="dxa"/>
          </w:tcPr>
          <w:p w14:paraId="17DB4B5B" w14:textId="77777777" w:rsidR="001B43C7" w:rsidRPr="0037173D" w:rsidRDefault="001B43C7" w:rsidP="00CF4634">
            <w:pPr>
              <w:pStyle w:val="ListParagraph"/>
              <w:ind w:left="0"/>
              <w:rPr>
                <w:ins w:id="64" w:author="Nader Alagha" w:date="2015-04-22T11:42:00Z"/>
                <w:lang w:val="en-GB"/>
              </w:rPr>
            </w:pPr>
          </w:p>
        </w:tc>
        <w:tc>
          <w:tcPr>
            <w:tcW w:w="1791" w:type="dxa"/>
          </w:tcPr>
          <w:p w14:paraId="52E69CBA" w14:textId="5EB225D7" w:rsidR="001B43C7" w:rsidRPr="0037173D" w:rsidRDefault="001B43C7" w:rsidP="00CF4634">
            <w:pPr>
              <w:pStyle w:val="ListParagraph"/>
              <w:ind w:left="0"/>
              <w:rPr>
                <w:ins w:id="65" w:author="Nader Alagha" w:date="2015-04-22T11:42:00Z"/>
                <w:lang w:val="en-GB"/>
              </w:rPr>
            </w:pPr>
            <w:ins w:id="66" w:author="Nader Alagha" w:date="2015-04-22T11:42:00Z">
              <w:r>
                <w:rPr>
                  <w:lang w:val="en-GB"/>
                </w:rPr>
                <w:t>BPSK or CPM</w:t>
              </w:r>
            </w:ins>
          </w:p>
        </w:tc>
        <w:tc>
          <w:tcPr>
            <w:tcW w:w="1605" w:type="dxa"/>
          </w:tcPr>
          <w:p w14:paraId="74176E06" w14:textId="77777777" w:rsidR="001B43C7" w:rsidRDefault="001B43C7" w:rsidP="00334F44">
            <w:pPr>
              <w:pStyle w:val="ListParagraph"/>
              <w:ind w:left="0"/>
              <w:rPr>
                <w:ins w:id="67" w:author="Nader Alagha" w:date="2015-04-22T11:42:00Z"/>
                <w:lang w:val="en-GB"/>
              </w:rPr>
            </w:pPr>
          </w:p>
        </w:tc>
        <w:tc>
          <w:tcPr>
            <w:tcW w:w="3362" w:type="dxa"/>
          </w:tcPr>
          <w:p w14:paraId="41E4CFF2" w14:textId="77777777" w:rsidR="001B43C7" w:rsidRDefault="001B43C7" w:rsidP="00334F44">
            <w:pPr>
              <w:pStyle w:val="ListParagraph"/>
              <w:ind w:left="0"/>
              <w:rPr>
                <w:ins w:id="68" w:author="Nader Alagha" w:date="2015-04-22T11:42:00Z"/>
                <w:lang w:val="en-GB"/>
              </w:rPr>
            </w:pPr>
          </w:p>
        </w:tc>
      </w:tr>
      <w:tr w:rsidR="00334F44" w:rsidRPr="0037173D" w14:paraId="01AE5D32" w14:textId="77777777" w:rsidTr="008079BC">
        <w:tc>
          <w:tcPr>
            <w:tcW w:w="794" w:type="dxa"/>
          </w:tcPr>
          <w:p w14:paraId="43703B90" w14:textId="727EB604" w:rsidR="00334F44" w:rsidRPr="0037173D" w:rsidRDefault="00334F44" w:rsidP="00CF4634">
            <w:pPr>
              <w:pStyle w:val="ListParagraph"/>
              <w:ind w:left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80" w:type="dxa"/>
          </w:tcPr>
          <w:p w14:paraId="1AC5A037" w14:textId="00AEEBE2" w:rsidR="00334F44" w:rsidRPr="0037173D" w:rsidRDefault="00334F44" w:rsidP="00CF4634">
            <w:pPr>
              <w:pStyle w:val="ListParagraph"/>
              <w:ind w:left="0"/>
              <w:rPr>
                <w:lang w:val="en-GB"/>
              </w:rPr>
            </w:pPr>
            <w:r w:rsidRPr="0037173D">
              <w:rPr>
                <w:lang w:val="en-GB"/>
              </w:rPr>
              <w:t>2</w:t>
            </w:r>
          </w:p>
        </w:tc>
        <w:tc>
          <w:tcPr>
            <w:tcW w:w="1791" w:type="dxa"/>
          </w:tcPr>
          <w:p w14:paraId="2AA00C70" w14:textId="01D7AB11" w:rsidR="00334F44" w:rsidRPr="0037173D" w:rsidRDefault="0025291A" w:rsidP="00CF4634">
            <w:pPr>
              <w:pStyle w:val="ListParagraph"/>
              <w:ind w:left="0"/>
              <w:rPr>
                <w:lang w:val="en-GB"/>
              </w:rPr>
            </w:pPr>
            <w:r>
              <w:rPr>
                <w:lang w:val="en-GB"/>
              </w:rPr>
              <w:t xml:space="preserve">Grey encoded </w:t>
            </w:r>
            <w:r w:rsidR="00334F44" w:rsidRPr="0037173D">
              <w:rPr>
                <w:lang w:val="en-GB"/>
              </w:rPr>
              <w:t>QPSK</w:t>
            </w:r>
          </w:p>
        </w:tc>
        <w:tc>
          <w:tcPr>
            <w:tcW w:w="1605" w:type="dxa"/>
          </w:tcPr>
          <w:p w14:paraId="55C58A6F" w14:textId="3DC453A8" w:rsidR="00334F44" w:rsidRDefault="0025291A" w:rsidP="00E77964">
            <w:pPr>
              <w:pStyle w:val="ListParagraph"/>
              <w:ind w:left="0"/>
              <w:rPr>
                <w:lang w:val="en-GB"/>
              </w:rPr>
            </w:pPr>
            <w:r>
              <w:rPr>
                <w:lang w:val="en-GB"/>
              </w:rPr>
              <w:t xml:space="preserve">Fig. </w:t>
            </w:r>
            <w:r w:rsidR="00E77964">
              <w:rPr>
                <w:lang w:val="en-GB"/>
              </w:rPr>
              <w:t>5</w:t>
            </w:r>
          </w:p>
        </w:tc>
        <w:tc>
          <w:tcPr>
            <w:tcW w:w="3362" w:type="dxa"/>
          </w:tcPr>
          <w:p w14:paraId="68E05875" w14:textId="32B1458A" w:rsidR="00334F44" w:rsidRPr="0037173D" w:rsidRDefault="00334F44" w:rsidP="00CF4634">
            <w:pPr>
              <w:pStyle w:val="ListParagraph"/>
              <w:ind w:left="0"/>
              <w:rPr>
                <w:lang w:val="en-GB"/>
              </w:rPr>
            </w:pPr>
            <w:r>
              <w:rPr>
                <w:lang w:val="en-GB"/>
              </w:rPr>
              <w:t>- 18 dB</w:t>
            </w:r>
          </w:p>
        </w:tc>
      </w:tr>
      <w:tr w:rsidR="00334F44" w:rsidRPr="0037173D" w14:paraId="48920EF5" w14:textId="77777777" w:rsidTr="008079BC">
        <w:tc>
          <w:tcPr>
            <w:tcW w:w="794" w:type="dxa"/>
          </w:tcPr>
          <w:p w14:paraId="2905BE07" w14:textId="2C4360D6" w:rsidR="00334F44" w:rsidRPr="0037173D" w:rsidRDefault="00334F44" w:rsidP="00CF4634">
            <w:pPr>
              <w:pStyle w:val="ListParagraph"/>
              <w:ind w:left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80" w:type="dxa"/>
          </w:tcPr>
          <w:p w14:paraId="6D42EC0F" w14:textId="6455675D" w:rsidR="00334F44" w:rsidRPr="0037173D" w:rsidRDefault="00334F44" w:rsidP="00CF4634">
            <w:pPr>
              <w:pStyle w:val="ListParagraph"/>
              <w:ind w:left="0"/>
              <w:rPr>
                <w:lang w:val="en-GB"/>
              </w:rPr>
            </w:pPr>
            <w:r w:rsidRPr="0037173D">
              <w:rPr>
                <w:lang w:val="en-GB"/>
              </w:rPr>
              <w:t>3</w:t>
            </w:r>
          </w:p>
        </w:tc>
        <w:tc>
          <w:tcPr>
            <w:tcW w:w="1791" w:type="dxa"/>
          </w:tcPr>
          <w:p w14:paraId="3B66FD4D" w14:textId="49CA591B" w:rsidR="00334F44" w:rsidRPr="0037173D" w:rsidRDefault="0025291A" w:rsidP="0025291A">
            <w:pPr>
              <w:pStyle w:val="ListParagraph"/>
              <w:ind w:left="0"/>
              <w:rPr>
                <w:lang w:val="en-GB"/>
              </w:rPr>
            </w:pPr>
            <w:r>
              <w:rPr>
                <w:lang w:val="en-GB"/>
              </w:rPr>
              <w:t xml:space="preserve">Grey encoded </w:t>
            </w:r>
            <w:r w:rsidR="00334F44" w:rsidRPr="0037173D">
              <w:rPr>
                <w:lang w:val="en-GB"/>
              </w:rPr>
              <w:t>8PSK</w:t>
            </w:r>
          </w:p>
        </w:tc>
        <w:tc>
          <w:tcPr>
            <w:tcW w:w="1605" w:type="dxa"/>
          </w:tcPr>
          <w:p w14:paraId="7D543E96" w14:textId="7AC75040" w:rsidR="00334F44" w:rsidRDefault="0025291A" w:rsidP="00E77964">
            <w:pPr>
              <w:pStyle w:val="ListParagraph"/>
              <w:ind w:left="0"/>
              <w:rPr>
                <w:lang w:val="en-GB"/>
              </w:rPr>
            </w:pPr>
            <w:r>
              <w:rPr>
                <w:lang w:val="en-GB"/>
              </w:rPr>
              <w:t xml:space="preserve">Fig. </w:t>
            </w:r>
            <w:r w:rsidR="00E77964">
              <w:rPr>
                <w:lang w:val="en-GB"/>
              </w:rPr>
              <w:t>6</w:t>
            </w:r>
          </w:p>
        </w:tc>
        <w:tc>
          <w:tcPr>
            <w:tcW w:w="3362" w:type="dxa"/>
          </w:tcPr>
          <w:p w14:paraId="338D235A" w14:textId="165CB339" w:rsidR="00334F44" w:rsidRPr="0037173D" w:rsidRDefault="00334F44" w:rsidP="00CF4634">
            <w:pPr>
              <w:pStyle w:val="ListParagraph"/>
              <w:ind w:left="0"/>
              <w:rPr>
                <w:lang w:val="en-GB"/>
              </w:rPr>
            </w:pPr>
            <w:r>
              <w:rPr>
                <w:lang w:val="en-GB"/>
              </w:rPr>
              <w:t>- 18 dB</w:t>
            </w:r>
          </w:p>
        </w:tc>
      </w:tr>
      <w:tr w:rsidR="00334F44" w:rsidRPr="0037173D" w14:paraId="5687796E" w14:textId="77777777" w:rsidTr="008079BC">
        <w:tc>
          <w:tcPr>
            <w:tcW w:w="794" w:type="dxa"/>
          </w:tcPr>
          <w:p w14:paraId="3EB7C5CE" w14:textId="41E0F58A" w:rsidR="00334F44" w:rsidRPr="0037173D" w:rsidRDefault="00334F44" w:rsidP="00CF4634">
            <w:pPr>
              <w:pStyle w:val="ListParagraph"/>
              <w:ind w:left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480" w:type="dxa"/>
          </w:tcPr>
          <w:p w14:paraId="2E6E384F" w14:textId="2EB3F35A" w:rsidR="00334F44" w:rsidRPr="0037173D" w:rsidRDefault="00334F44" w:rsidP="00CF4634">
            <w:pPr>
              <w:pStyle w:val="ListParagraph"/>
              <w:ind w:left="0"/>
              <w:rPr>
                <w:lang w:val="en-GB"/>
              </w:rPr>
            </w:pPr>
            <w:r w:rsidRPr="0037173D">
              <w:rPr>
                <w:lang w:val="en-GB"/>
              </w:rPr>
              <w:t>4</w:t>
            </w:r>
          </w:p>
        </w:tc>
        <w:tc>
          <w:tcPr>
            <w:tcW w:w="1791" w:type="dxa"/>
          </w:tcPr>
          <w:p w14:paraId="5572F907" w14:textId="488BA195" w:rsidR="00334F44" w:rsidRPr="0037173D" w:rsidRDefault="00334F44" w:rsidP="00CF4634">
            <w:pPr>
              <w:pStyle w:val="ListParagraph"/>
              <w:ind w:left="0"/>
              <w:rPr>
                <w:lang w:val="en-GB"/>
              </w:rPr>
            </w:pPr>
            <w:r w:rsidRPr="0037173D">
              <w:rPr>
                <w:lang w:val="en-GB"/>
              </w:rPr>
              <w:t>16APSK</w:t>
            </w:r>
          </w:p>
        </w:tc>
        <w:tc>
          <w:tcPr>
            <w:tcW w:w="1605" w:type="dxa"/>
          </w:tcPr>
          <w:p w14:paraId="14EF2B8D" w14:textId="0648818D" w:rsidR="00334F44" w:rsidRDefault="0025291A" w:rsidP="00E77964">
            <w:pPr>
              <w:pStyle w:val="ListParagraph"/>
              <w:ind w:left="0"/>
              <w:rPr>
                <w:lang w:val="en-GB"/>
              </w:rPr>
            </w:pPr>
            <w:r>
              <w:rPr>
                <w:lang w:val="en-GB"/>
              </w:rPr>
              <w:t xml:space="preserve">Fig. </w:t>
            </w:r>
            <w:r w:rsidR="00E77964">
              <w:rPr>
                <w:lang w:val="en-GB"/>
              </w:rPr>
              <w:t>7</w:t>
            </w:r>
          </w:p>
        </w:tc>
        <w:tc>
          <w:tcPr>
            <w:tcW w:w="3362" w:type="dxa"/>
          </w:tcPr>
          <w:p w14:paraId="5ED96F16" w14:textId="23F1F921" w:rsidR="00334F44" w:rsidRPr="0037173D" w:rsidRDefault="00334F44" w:rsidP="00CF4634">
            <w:pPr>
              <w:pStyle w:val="ListParagraph"/>
              <w:ind w:left="0"/>
              <w:rPr>
                <w:lang w:val="en-GB"/>
              </w:rPr>
            </w:pPr>
            <w:r>
              <w:rPr>
                <w:lang w:val="en-GB"/>
              </w:rPr>
              <w:t>- 18 dB</w:t>
            </w:r>
          </w:p>
        </w:tc>
      </w:tr>
    </w:tbl>
    <w:p w14:paraId="43C1AF8D" w14:textId="77777777" w:rsidR="00CF4634" w:rsidRPr="0037173D" w:rsidRDefault="00CF4634" w:rsidP="00CF4634">
      <w:pPr>
        <w:pStyle w:val="ListParagraph"/>
        <w:ind w:left="1880"/>
        <w:rPr>
          <w:lang w:val="en-GB"/>
        </w:rPr>
      </w:pPr>
    </w:p>
    <w:p w14:paraId="103F2AF7" w14:textId="77777777" w:rsidR="00CF4634" w:rsidRPr="0037173D" w:rsidRDefault="00CF4634" w:rsidP="00CF4634">
      <w:pPr>
        <w:pStyle w:val="ListParagraph"/>
        <w:ind w:left="1880"/>
        <w:rPr>
          <w:lang w:val="en-GB"/>
        </w:rPr>
      </w:pPr>
    </w:p>
    <w:p w14:paraId="6260051E" w14:textId="5F922627" w:rsidR="00CF4634" w:rsidRPr="0037173D" w:rsidRDefault="00CF4634" w:rsidP="00CF4634">
      <w:pPr>
        <w:pStyle w:val="ListParagraph"/>
        <w:ind w:left="1880"/>
        <w:rPr>
          <w:lang w:val="en-GB"/>
        </w:rPr>
      </w:pPr>
    </w:p>
    <w:p w14:paraId="63721D1A" w14:textId="04CE9AFC" w:rsidR="00CF4634" w:rsidRPr="0037173D" w:rsidRDefault="00CF4634" w:rsidP="00CF4634">
      <w:pPr>
        <w:pStyle w:val="ListParagraph"/>
        <w:ind w:left="1880"/>
        <w:rPr>
          <w:lang w:val="en-GB"/>
        </w:rPr>
      </w:pPr>
    </w:p>
    <w:p w14:paraId="540FA460" w14:textId="77777777" w:rsidR="00CF4634" w:rsidRPr="0037173D" w:rsidRDefault="00CF4634" w:rsidP="00CF4634">
      <w:pPr>
        <w:pStyle w:val="ListParagraph"/>
        <w:ind w:left="1880"/>
        <w:rPr>
          <w:lang w:val="en-GB"/>
        </w:rPr>
      </w:pPr>
    </w:p>
    <w:p w14:paraId="3ED443CA" w14:textId="77777777" w:rsidR="006A7A11" w:rsidRDefault="006A7A11" w:rsidP="00CF4634">
      <w:pPr>
        <w:rPr>
          <w:lang w:val="en-GB"/>
        </w:rPr>
      </w:pPr>
    </w:p>
    <w:p w14:paraId="70397F36" w14:textId="68D22ADC" w:rsidR="006A7A11" w:rsidRDefault="006A7A11" w:rsidP="00CF4634">
      <w:pPr>
        <w:rPr>
          <w:lang w:val="en-GB"/>
        </w:rPr>
      </w:pPr>
      <w:r>
        <w:rPr>
          <w:noProof/>
          <w:lang w:val="en-IE" w:eastAsia="en-IE"/>
        </w:rPr>
        <w:drawing>
          <wp:inline distT="0" distB="0" distL="0" distR="0" wp14:anchorId="61C317A8" wp14:editId="146F6ACA">
            <wp:extent cx="2845559" cy="2130128"/>
            <wp:effectExtent l="0" t="0" r="0" b="381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715" cy="213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1C6FD8" w14:textId="77777777" w:rsidR="00334F44" w:rsidRDefault="00334F44" w:rsidP="00CF4634">
      <w:pPr>
        <w:rPr>
          <w:lang w:val="en-GB"/>
        </w:rPr>
      </w:pPr>
    </w:p>
    <w:p w14:paraId="2EFB7116" w14:textId="2BB430C0" w:rsidR="00334F44" w:rsidRPr="00E77964" w:rsidRDefault="00334F44" w:rsidP="00CF4634">
      <w:pPr>
        <w:rPr>
          <w:b/>
          <w:lang w:val="en-GB"/>
        </w:rPr>
      </w:pPr>
      <w:r w:rsidRPr="00E77964">
        <w:rPr>
          <w:b/>
          <w:lang w:val="en-GB"/>
        </w:rPr>
        <w:t xml:space="preserve">Figure </w:t>
      </w:r>
      <w:r w:rsidR="00E77964" w:rsidRPr="00E77964">
        <w:rPr>
          <w:b/>
          <w:lang w:val="en-GB"/>
        </w:rPr>
        <w:t>5</w:t>
      </w:r>
      <w:r w:rsidRPr="00E77964">
        <w:rPr>
          <w:b/>
          <w:lang w:val="en-GB"/>
        </w:rPr>
        <w:t>. QPSK symbol to bit mapping</w:t>
      </w:r>
    </w:p>
    <w:p w14:paraId="60746E52" w14:textId="77777777" w:rsidR="006A7A11" w:rsidRDefault="006A7A11" w:rsidP="00CF4634">
      <w:pPr>
        <w:rPr>
          <w:lang w:val="en-GB"/>
        </w:rPr>
      </w:pPr>
    </w:p>
    <w:p w14:paraId="6DB91967" w14:textId="7110678C" w:rsidR="006A7A11" w:rsidRDefault="006A7A11" w:rsidP="00CF4634">
      <w:pPr>
        <w:rPr>
          <w:lang w:val="en-GB"/>
        </w:rPr>
      </w:pPr>
      <w:r>
        <w:rPr>
          <w:noProof/>
          <w:lang w:val="en-IE" w:eastAsia="en-IE"/>
        </w:rPr>
        <w:drawing>
          <wp:inline distT="0" distB="0" distL="0" distR="0" wp14:anchorId="1D614BB0" wp14:editId="38A17315">
            <wp:extent cx="3241343" cy="2179719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593" cy="2179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8C6D1B" w14:textId="4DD47064" w:rsidR="00334F44" w:rsidRPr="00E77964" w:rsidRDefault="00334F44" w:rsidP="00334F44">
      <w:pPr>
        <w:rPr>
          <w:b/>
          <w:lang w:val="en-GB"/>
        </w:rPr>
      </w:pPr>
      <w:r w:rsidRPr="00E77964">
        <w:rPr>
          <w:b/>
          <w:lang w:val="en-GB"/>
        </w:rPr>
        <w:t>Figure</w:t>
      </w:r>
      <w:r w:rsidR="00E77964" w:rsidRPr="00E77964">
        <w:rPr>
          <w:b/>
          <w:lang w:val="en-GB"/>
        </w:rPr>
        <w:t xml:space="preserve"> 6</w:t>
      </w:r>
      <w:r w:rsidRPr="00E77964">
        <w:rPr>
          <w:b/>
          <w:lang w:val="en-GB"/>
        </w:rPr>
        <w:t>. 8PSK symbol to bit mapping</w:t>
      </w:r>
    </w:p>
    <w:p w14:paraId="47B2E1C7" w14:textId="77777777" w:rsidR="00334F44" w:rsidRPr="0037173D" w:rsidRDefault="00334F44" w:rsidP="00CF4634">
      <w:pPr>
        <w:rPr>
          <w:lang w:val="en-GB"/>
        </w:rPr>
      </w:pPr>
    </w:p>
    <w:p w14:paraId="47EBECCD" w14:textId="77777777" w:rsidR="00A1232B" w:rsidRDefault="00A1232B" w:rsidP="00CF4634">
      <w:pPr>
        <w:rPr>
          <w:lang w:val="en-GB"/>
        </w:rPr>
      </w:pPr>
    </w:p>
    <w:p w14:paraId="3B93A0DA" w14:textId="298EA051" w:rsidR="00702EF5" w:rsidRDefault="00702EF5" w:rsidP="00CF4634">
      <w:pPr>
        <w:rPr>
          <w:lang w:val="en-GB"/>
        </w:rPr>
      </w:pPr>
      <w:r>
        <w:rPr>
          <w:rFonts w:eastAsia="Calibri"/>
          <w:noProof/>
          <w:lang w:val="en-IE" w:eastAsia="en-IE"/>
        </w:rPr>
        <w:drawing>
          <wp:inline distT="0" distB="0" distL="0" distR="0" wp14:anchorId="5FA90416" wp14:editId="720EB6D3">
            <wp:extent cx="3527946" cy="2614171"/>
            <wp:effectExtent l="0" t="0" r="0" b="0"/>
            <wp:docPr id="5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8720" cy="2614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EAB4C1" w14:textId="18813085" w:rsidR="00334F44" w:rsidRPr="00E77964" w:rsidRDefault="00334F44" w:rsidP="00334F44">
      <w:pPr>
        <w:rPr>
          <w:b/>
          <w:lang w:val="en-GB"/>
        </w:rPr>
      </w:pPr>
      <w:r w:rsidRPr="00E77964">
        <w:rPr>
          <w:b/>
          <w:lang w:val="en-GB"/>
        </w:rPr>
        <w:t xml:space="preserve">Figure </w:t>
      </w:r>
      <w:r w:rsidR="00E77964" w:rsidRPr="00E77964">
        <w:rPr>
          <w:b/>
          <w:lang w:val="en-GB"/>
        </w:rPr>
        <w:t>7</w:t>
      </w:r>
      <w:r w:rsidRPr="00E77964">
        <w:rPr>
          <w:b/>
          <w:lang w:val="en-GB"/>
        </w:rPr>
        <w:t xml:space="preserve">. </w:t>
      </w:r>
      <w:r w:rsidR="0025291A" w:rsidRPr="00E77964">
        <w:rPr>
          <w:b/>
          <w:lang w:val="en-GB"/>
        </w:rPr>
        <w:t>16A</w:t>
      </w:r>
      <w:r w:rsidRPr="00E77964">
        <w:rPr>
          <w:b/>
          <w:lang w:val="en-GB"/>
        </w:rPr>
        <w:t>PSK symbol to bit mapping</w:t>
      </w:r>
    </w:p>
    <w:p w14:paraId="34D61B86" w14:textId="77777777" w:rsidR="00334F44" w:rsidRDefault="00334F44" w:rsidP="00CF4634">
      <w:pPr>
        <w:rPr>
          <w:lang w:val="en-GB"/>
        </w:rPr>
      </w:pPr>
    </w:p>
    <w:p w14:paraId="753FABD7" w14:textId="77777777" w:rsidR="00860E8B" w:rsidRPr="009D109F" w:rsidRDefault="00860E8B" w:rsidP="00860E8B">
      <w:pPr>
        <w:rPr>
          <w:lang w:val="en-GB"/>
        </w:rPr>
      </w:pPr>
      <w:r w:rsidRPr="009D109F">
        <w:rPr>
          <w:w w:val="103"/>
          <w:lang w:val="en-GB"/>
        </w:rPr>
        <w:lastRenderedPageBreak/>
        <w:t xml:space="preserve">The 16APSK modulation constellation shall be composed of two concentric </w:t>
      </w:r>
      <w:r w:rsidRPr="009D109F">
        <w:rPr>
          <w:lang w:val="en-GB"/>
        </w:rPr>
        <w:br/>
        <w:t>rings of uniformly spaced 4 and 12 PSK points, respectively in the inner ring of radius R</w:t>
      </w:r>
      <w:r w:rsidRPr="009D109F">
        <w:rPr>
          <w:vertAlign w:val="subscript"/>
          <w:lang w:val="en-GB"/>
        </w:rPr>
        <w:t>1</w:t>
      </w:r>
      <w:r w:rsidRPr="009D109F">
        <w:rPr>
          <w:lang w:val="en-GB"/>
        </w:rPr>
        <w:t xml:space="preserve"> and </w:t>
      </w:r>
      <w:r w:rsidRPr="009D109F">
        <w:rPr>
          <w:color w:val="000000"/>
          <w:lang w:val="en-GB"/>
        </w:rPr>
        <w:t>outer ring of radius R</w:t>
      </w:r>
      <w:r w:rsidRPr="009D109F">
        <w:rPr>
          <w:color w:val="000000"/>
          <w:vertAlign w:val="subscript"/>
          <w:lang w:val="en-GB"/>
        </w:rPr>
        <w:t>2</w:t>
      </w:r>
      <w:r w:rsidRPr="009D109F">
        <w:rPr>
          <w:color w:val="000000"/>
          <w:lang w:val="en-GB"/>
        </w:rPr>
        <w:t>.</w:t>
      </w:r>
    </w:p>
    <w:p w14:paraId="26B05151" w14:textId="77777777" w:rsidR="00860E8B" w:rsidRPr="009D109F" w:rsidRDefault="00860E8B" w:rsidP="00860E8B">
      <w:pPr>
        <w:rPr>
          <w:w w:val="103"/>
          <w:lang w:val="en-GB"/>
        </w:rPr>
      </w:pPr>
      <w:r w:rsidRPr="009D109F">
        <w:rPr>
          <w:w w:val="103"/>
          <w:lang w:val="en-GB"/>
        </w:rPr>
        <w:t>The ratio of the outer circle radius to the inner circle radius (</w:t>
      </w:r>
      <w:r w:rsidRPr="009D109F">
        <w:rPr>
          <w:rFonts w:ascii="Arial Unicode MS" w:hAnsi="Arial Unicode MS" w:cs="Arial Unicode MS"/>
          <w:w w:val="103"/>
          <w:lang w:val="en-GB"/>
        </w:rPr>
        <w:t>γ</w:t>
      </w:r>
      <w:r w:rsidRPr="009D109F">
        <w:rPr>
          <w:w w:val="103"/>
          <w:lang w:val="en-GB"/>
        </w:rPr>
        <w:t xml:space="preserve"> =R</w:t>
      </w:r>
      <w:r w:rsidRPr="009D109F">
        <w:rPr>
          <w:w w:val="103"/>
          <w:vertAlign w:val="subscript"/>
          <w:lang w:val="en-GB"/>
        </w:rPr>
        <w:t>2</w:t>
      </w:r>
      <w:r w:rsidRPr="009D109F">
        <w:rPr>
          <w:w w:val="103"/>
          <w:lang w:val="en-GB"/>
        </w:rPr>
        <w:t>/R</w:t>
      </w:r>
      <w:r w:rsidRPr="009D109F">
        <w:rPr>
          <w:w w:val="103"/>
          <w:vertAlign w:val="subscript"/>
          <w:lang w:val="en-GB"/>
        </w:rPr>
        <w:t>1</w:t>
      </w:r>
      <w:r w:rsidRPr="009D109F">
        <w:rPr>
          <w:w w:val="103"/>
          <w:lang w:val="en-GB"/>
        </w:rPr>
        <w:t xml:space="preserve">) shall be equal to 3. </w:t>
      </w:r>
      <w:r w:rsidRPr="009D109F">
        <w:rPr>
          <w:spacing w:val="3"/>
          <w:lang w:val="en-GB"/>
        </w:rPr>
        <w:t>R</w:t>
      </w:r>
      <w:r w:rsidRPr="009D109F">
        <w:rPr>
          <w:spacing w:val="3"/>
          <w:sz w:val="21"/>
          <w:szCs w:val="21"/>
          <w:vertAlign w:val="subscript"/>
          <w:lang w:val="en-GB"/>
        </w:rPr>
        <w:t>1</w:t>
      </w:r>
      <w:r w:rsidRPr="009D109F">
        <w:rPr>
          <w:spacing w:val="3"/>
          <w:lang w:val="en-GB"/>
        </w:rPr>
        <w:t xml:space="preserve"> shall be set to </w:t>
      </w:r>
      <m:oMath>
        <m:r>
          <w:rPr>
            <w:rFonts w:ascii="Cambria Math" w:hAnsi="Cambria Math"/>
            <w:spacing w:val="3"/>
            <w:lang w:val="en-GB"/>
          </w:rPr>
          <m:t>1/√7</m:t>
        </m:r>
      </m:oMath>
      <w:r w:rsidRPr="009D109F">
        <w:rPr>
          <w:spacing w:val="2"/>
          <w:lang w:val="en-GB"/>
        </w:rPr>
        <w:t xml:space="preserve"> , R</w:t>
      </w:r>
      <w:r w:rsidRPr="009D109F">
        <w:rPr>
          <w:spacing w:val="2"/>
          <w:sz w:val="21"/>
          <w:szCs w:val="21"/>
          <w:vertAlign w:val="subscript"/>
          <w:lang w:val="en-GB"/>
        </w:rPr>
        <w:t>2</w:t>
      </w:r>
      <w:r w:rsidRPr="009D109F">
        <w:rPr>
          <w:spacing w:val="2"/>
          <w:lang w:val="en-GB"/>
        </w:rPr>
        <w:t xml:space="preserve"> shall be set to </w:t>
      </w:r>
      <m:oMath>
        <m:r>
          <w:rPr>
            <w:rFonts w:ascii="Cambria Math" w:hAnsi="Cambria Math"/>
            <w:spacing w:val="3"/>
            <w:lang w:val="en-GB"/>
          </w:rPr>
          <m:t>3/√7</m:t>
        </m:r>
      </m:oMath>
      <w:r w:rsidRPr="009D109F">
        <w:rPr>
          <w:spacing w:val="2"/>
          <w:lang w:val="en-GB"/>
        </w:rPr>
        <w:t xml:space="preserve"> </w:t>
      </w:r>
      <w:r w:rsidRPr="009D109F">
        <w:rPr>
          <w:spacing w:val="3"/>
          <w:lang w:val="en-GB"/>
        </w:rPr>
        <w:t xml:space="preserve"> in order to have the average signal energy </w:t>
      </w:r>
      <w:r w:rsidRPr="009D109F">
        <w:rPr>
          <w:w w:val="103"/>
          <w:lang w:val="en-GB"/>
        </w:rPr>
        <w:t>equal to 1.</w:t>
      </w:r>
    </w:p>
    <w:p w14:paraId="70653218" w14:textId="77777777" w:rsidR="00860E8B" w:rsidRDefault="00860E8B" w:rsidP="00CF4634">
      <w:pPr>
        <w:rPr>
          <w:lang w:val="en-GB"/>
        </w:rPr>
      </w:pPr>
    </w:p>
    <w:p w14:paraId="4303BC50" w14:textId="77777777" w:rsidR="0025291A" w:rsidRPr="0037173D" w:rsidRDefault="0025291A" w:rsidP="00CF4634">
      <w:pPr>
        <w:rPr>
          <w:lang w:val="en-GB"/>
        </w:rPr>
      </w:pPr>
    </w:p>
    <w:p w14:paraId="2C39376A" w14:textId="01CD694C" w:rsidR="00A1232B" w:rsidRPr="0037173D" w:rsidRDefault="00A1232B" w:rsidP="00A1232B">
      <w:pPr>
        <w:rPr>
          <w:lang w:val="en-GB"/>
        </w:rPr>
      </w:pPr>
      <w:r w:rsidRPr="0037173D">
        <w:rPr>
          <w:lang w:val="en-GB"/>
        </w:rPr>
        <w:t>3.</w:t>
      </w:r>
      <w:r w:rsidR="00C4402A">
        <w:rPr>
          <w:lang w:val="en-GB"/>
        </w:rPr>
        <w:t>6</w:t>
      </w:r>
      <w:r w:rsidRPr="0037173D">
        <w:rPr>
          <w:lang w:val="en-GB"/>
        </w:rPr>
        <w:t xml:space="preserve"> </w:t>
      </w:r>
      <w:r w:rsidRPr="0037173D">
        <w:rPr>
          <w:lang w:val="en-GB"/>
        </w:rPr>
        <w:tab/>
        <w:t xml:space="preserve">Symbol timing accuracy </w:t>
      </w:r>
    </w:p>
    <w:p w14:paraId="2A0FB46D" w14:textId="5A715ED5" w:rsidR="00A1232B" w:rsidRPr="0037173D" w:rsidRDefault="009B7BC8" w:rsidP="00A1232B">
      <w:pPr>
        <w:rPr>
          <w:lang w:val="en-GB"/>
        </w:rPr>
      </w:pPr>
      <w:r>
        <w:rPr>
          <w:lang w:val="en-GB"/>
        </w:rPr>
        <w:tab/>
      </w:r>
      <w:r w:rsidR="00A1232B" w:rsidRPr="0037173D">
        <w:rPr>
          <w:lang w:val="en-GB"/>
        </w:rPr>
        <w:t>~20 ppm TBC</w:t>
      </w:r>
    </w:p>
    <w:p w14:paraId="3789880C" w14:textId="77777777" w:rsidR="00A1232B" w:rsidRPr="0037173D" w:rsidRDefault="00A1232B" w:rsidP="00A1232B">
      <w:pPr>
        <w:pStyle w:val="ListParagraph"/>
        <w:ind w:left="1880"/>
        <w:rPr>
          <w:lang w:val="en-GB"/>
        </w:rPr>
      </w:pPr>
    </w:p>
    <w:p w14:paraId="32351505" w14:textId="6F825898" w:rsidR="00A1232B" w:rsidRPr="0037173D" w:rsidRDefault="00A1232B" w:rsidP="00A1232B">
      <w:pPr>
        <w:rPr>
          <w:lang w:val="en-GB"/>
        </w:rPr>
      </w:pPr>
      <w:r w:rsidRPr="0037173D">
        <w:rPr>
          <w:lang w:val="en-GB"/>
        </w:rPr>
        <w:t>3.</w:t>
      </w:r>
      <w:r w:rsidR="00C4402A">
        <w:rPr>
          <w:lang w:val="en-GB"/>
        </w:rPr>
        <w:t>7</w:t>
      </w:r>
      <w:r w:rsidRPr="0037173D">
        <w:rPr>
          <w:lang w:val="en-GB"/>
        </w:rPr>
        <w:t xml:space="preserve"> </w:t>
      </w:r>
      <w:r w:rsidRPr="0037173D">
        <w:rPr>
          <w:lang w:val="en-GB"/>
        </w:rPr>
        <w:tab/>
        <w:t>Transmitter Timing Jitter</w:t>
      </w:r>
    </w:p>
    <w:p w14:paraId="3974206E" w14:textId="68A69A11" w:rsidR="00A1232B" w:rsidRPr="0037173D" w:rsidRDefault="009B7BC8" w:rsidP="00A1232B">
      <w:pPr>
        <w:rPr>
          <w:lang w:val="en-GB"/>
        </w:rPr>
      </w:pPr>
      <w:r>
        <w:rPr>
          <w:lang w:val="en-GB"/>
        </w:rPr>
        <w:tab/>
      </w:r>
      <w:r w:rsidR="00A1232B" w:rsidRPr="0037173D">
        <w:rPr>
          <w:lang w:val="en-GB"/>
        </w:rPr>
        <w:t>&lt;5% rms TBC</w:t>
      </w:r>
    </w:p>
    <w:p w14:paraId="370CFDF8" w14:textId="77777777" w:rsidR="00A1232B" w:rsidRPr="0037173D" w:rsidRDefault="00A1232B" w:rsidP="00A1232B">
      <w:pPr>
        <w:pStyle w:val="ListParagraph"/>
        <w:ind w:left="1880"/>
        <w:rPr>
          <w:lang w:val="en-GB"/>
        </w:rPr>
      </w:pPr>
    </w:p>
    <w:p w14:paraId="0877DD0D" w14:textId="03B877E1" w:rsidR="00A1232B" w:rsidRPr="0037173D" w:rsidRDefault="00A1232B" w:rsidP="00A1232B">
      <w:pPr>
        <w:rPr>
          <w:lang w:val="en-GB"/>
        </w:rPr>
      </w:pPr>
      <w:r w:rsidRPr="0037173D">
        <w:rPr>
          <w:lang w:val="en-GB"/>
        </w:rPr>
        <w:t>3.</w:t>
      </w:r>
      <w:r w:rsidR="00C4402A">
        <w:rPr>
          <w:lang w:val="en-GB"/>
        </w:rPr>
        <w:t>8</w:t>
      </w:r>
      <w:r w:rsidRPr="0037173D">
        <w:rPr>
          <w:lang w:val="en-GB"/>
        </w:rPr>
        <w:t xml:space="preserve"> </w:t>
      </w:r>
      <w:r w:rsidRPr="0037173D">
        <w:rPr>
          <w:lang w:val="en-GB"/>
        </w:rPr>
        <w:tab/>
        <w:t>Slot Tran</w:t>
      </w:r>
      <w:r w:rsidR="009B7BC8">
        <w:rPr>
          <w:lang w:val="en-GB"/>
        </w:rPr>
        <w:t>s</w:t>
      </w:r>
      <w:r w:rsidRPr="0037173D">
        <w:rPr>
          <w:lang w:val="en-GB"/>
        </w:rPr>
        <w:t xml:space="preserve">mission Accuracy </w:t>
      </w:r>
    </w:p>
    <w:p w14:paraId="5A620F3B" w14:textId="4A4FF75B" w:rsidR="00D94676" w:rsidRPr="0037173D" w:rsidRDefault="009B7BC8" w:rsidP="000314E9">
      <w:pPr>
        <w:rPr>
          <w:lang w:val="en-GB"/>
        </w:rPr>
      </w:pPr>
      <w:r>
        <w:rPr>
          <w:lang w:val="en-GB"/>
        </w:rPr>
        <w:tab/>
      </w:r>
      <w:r w:rsidR="000314E9">
        <w:rPr>
          <w:lang w:val="en-GB"/>
        </w:rPr>
        <w:t>+/- 100 micro sec TBC</w:t>
      </w:r>
    </w:p>
    <w:p w14:paraId="6C10909B" w14:textId="77777777" w:rsidR="00886096" w:rsidRPr="0037173D" w:rsidRDefault="00886096" w:rsidP="00886096">
      <w:pPr>
        <w:pStyle w:val="ListParagraph"/>
        <w:ind w:left="1520"/>
        <w:jc w:val="center"/>
        <w:rPr>
          <w:b/>
          <w:lang w:val="en-GB"/>
        </w:rPr>
      </w:pPr>
    </w:p>
    <w:p w14:paraId="7BACBC48" w14:textId="77777777" w:rsidR="009A33D4" w:rsidRPr="0037173D" w:rsidRDefault="009A33D4" w:rsidP="00116046">
      <w:pPr>
        <w:rPr>
          <w:lang w:val="en-GB"/>
        </w:rPr>
      </w:pPr>
    </w:p>
    <w:p w14:paraId="78D14010" w14:textId="14619432" w:rsidR="009B7BC8" w:rsidRDefault="009A33D4" w:rsidP="00116046">
      <w:pPr>
        <w:rPr>
          <w:lang w:val="en-GB"/>
        </w:rPr>
      </w:pPr>
      <w:r w:rsidRPr="0037173D">
        <w:rPr>
          <w:lang w:val="en-GB"/>
        </w:rPr>
        <w:t>3.</w:t>
      </w:r>
      <w:r w:rsidR="00C4402A">
        <w:rPr>
          <w:lang w:val="en-GB"/>
        </w:rPr>
        <w:t>9</w:t>
      </w:r>
      <w:r w:rsidR="007D390C" w:rsidRPr="0037173D">
        <w:rPr>
          <w:lang w:val="en-GB"/>
        </w:rPr>
        <w:t xml:space="preserve"> </w:t>
      </w:r>
      <w:r w:rsidR="009B7BC8">
        <w:rPr>
          <w:lang w:val="en-GB"/>
        </w:rPr>
        <w:tab/>
        <w:t>Half duplex and full duplex satellites</w:t>
      </w:r>
    </w:p>
    <w:p w14:paraId="736281BF" w14:textId="5C8BB363" w:rsidR="001B43C7" w:rsidRDefault="001B43C7" w:rsidP="00116046">
      <w:pPr>
        <w:rPr>
          <w:ins w:id="69" w:author="Nader Alagha" w:date="2015-04-22T11:44:00Z"/>
          <w:lang w:val="en-GB"/>
        </w:rPr>
      </w:pPr>
      <w:ins w:id="70" w:author="Nader Alagha" w:date="2015-04-22T11:44:00Z">
        <w:r>
          <w:rPr>
            <w:lang w:val="en-GB"/>
          </w:rPr>
          <w:t>To be referred to Annex 4.</w:t>
        </w:r>
      </w:ins>
      <w:r w:rsidR="009B7BC8">
        <w:rPr>
          <w:lang w:val="en-GB"/>
        </w:rPr>
        <w:tab/>
      </w:r>
    </w:p>
    <w:p w14:paraId="3473E101" w14:textId="77777777" w:rsidR="001B43C7" w:rsidRDefault="001B43C7" w:rsidP="00116046">
      <w:pPr>
        <w:rPr>
          <w:ins w:id="71" w:author="Nader Alagha" w:date="2015-04-22T11:44:00Z"/>
          <w:lang w:val="en-GB"/>
        </w:rPr>
      </w:pPr>
    </w:p>
    <w:p w14:paraId="174469F1" w14:textId="251868A9" w:rsidR="009B7BC8" w:rsidRDefault="009B7BC8" w:rsidP="00116046">
      <w:pPr>
        <w:rPr>
          <w:lang w:val="en-GB"/>
        </w:rPr>
      </w:pPr>
      <w:r>
        <w:rPr>
          <w:lang w:val="en-GB"/>
        </w:rPr>
        <w:t xml:space="preserve">The system can be configured for both half and full duplex satellites as shown in </w:t>
      </w:r>
      <w:r>
        <w:rPr>
          <w:lang w:val="en-GB"/>
        </w:rPr>
        <w:tab/>
        <w:t xml:space="preserve">Figure </w:t>
      </w:r>
      <w:r w:rsidR="00E77964">
        <w:rPr>
          <w:lang w:val="en-GB"/>
        </w:rPr>
        <w:t>8</w:t>
      </w:r>
      <w:r>
        <w:rPr>
          <w:lang w:val="en-GB"/>
        </w:rPr>
        <w:t>.</w:t>
      </w:r>
    </w:p>
    <w:p w14:paraId="1C45BF8C" w14:textId="4BFDCA40" w:rsidR="004B197E" w:rsidRDefault="004B197E" w:rsidP="00116046">
      <w:pPr>
        <w:rPr>
          <w:lang w:val="en-GB"/>
        </w:rPr>
      </w:pPr>
      <w:r>
        <w:rPr>
          <w:noProof/>
          <w:lang w:val="en-IE" w:eastAsia="en-IE"/>
        </w:rPr>
        <w:drawing>
          <wp:inline distT="0" distB="0" distL="0" distR="0" wp14:anchorId="6244D0EA" wp14:editId="36BF3D2C">
            <wp:extent cx="5756910" cy="2301875"/>
            <wp:effectExtent l="0" t="0" r="8890" b="9525"/>
            <wp:docPr id="227" name="Bilde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jermbilde 2015-04-08 kl. 23.12.48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30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D22292" w14:textId="2760F7D7" w:rsidR="004B197E" w:rsidRDefault="004B197E" w:rsidP="00116046">
      <w:pPr>
        <w:rPr>
          <w:b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Pr="00E77964">
        <w:rPr>
          <w:b/>
          <w:lang w:val="en-GB"/>
        </w:rPr>
        <w:t xml:space="preserve">Figure </w:t>
      </w:r>
      <w:r w:rsidR="00E77964" w:rsidRPr="00E77964">
        <w:rPr>
          <w:b/>
          <w:lang w:val="en-GB"/>
        </w:rPr>
        <w:t>8</w:t>
      </w:r>
      <w:r w:rsidRPr="00E77964">
        <w:rPr>
          <w:b/>
          <w:lang w:val="en-GB"/>
        </w:rPr>
        <w:t>. Half and full duplex satellite operation</w:t>
      </w:r>
    </w:p>
    <w:p w14:paraId="6EAC3E25" w14:textId="034D0FB2" w:rsidR="0080716A" w:rsidRPr="0080716A" w:rsidRDefault="0080716A" w:rsidP="0080716A">
      <w:pPr>
        <w:pStyle w:val="ListParagraph"/>
        <w:ind w:left="1520"/>
        <w:jc w:val="center"/>
        <w:rPr>
          <w:lang w:val="en-GB"/>
        </w:rPr>
      </w:pPr>
      <w:r w:rsidRPr="00C33A83">
        <w:rPr>
          <w:lang w:val="en-GB"/>
        </w:rPr>
        <w:t>(Source: Haugli, Space Norway)</w:t>
      </w:r>
    </w:p>
    <w:p w14:paraId="5A6CA0CC" w14:textId="77777777" w:rsidR="009B7BC8" w:rsidRDefault="009B7BC8" w:rsidP="00116046">
      <w:pPr>
        <w:rPr>
          <w:lang w:val="en-GB"/>
        </w:rPr>
      </w:pPr>
    </w:p>
    <w:p w14:paraId="2CC017DC" w14:textId="41C6D1B3" w:rsidR="009A33D4" w:rsidRDefault="004B197E" w:rsidP="00116046">
      <w:pPr>
        <w:rPr>
          <w:ins w:id="72" w:author="Nader Alagha" w:date="2015-04-22T12:25:00Z"/>
          <w:lang w:val="en-GB"/>
        </w:rPr>
      </w:pPr>
      <w:r>
        <w:rPr>
          <w:lang w:val="en-GB"/>
        </w:rPr>
        <w:t xml:space="preserve">3.10 </w:t>
      </w:r>
      <w:r w:rsidR="005D530B">
        <w:rPr>
          <w:lang w:val="en-GB"/>
        </w:rPr>
        <w:t>Uplink f</w:t>
      </w:r>
      <w:r w:rsidR="00860E8B">
        <w:rPr>
          <w:lang w:val="en-GB"/>
        </w:rPr>
        <w:t>rame hierarchy</w:t>
      </w:r>
    </w:p>
    <w:p w14:paraId="7F988517" w14:textId="0DF7230A" w:rsidR="00BB6AAF" w:rsidRDefault="00BB6AAF" w:rsidP="00116046">
      <w:pPr>
        <w:rPr>
          <w:ins w:id="73" w:author="Nader Alagha" w:date="2015-04-22T12:25:00Z"/>
          <w:lang w:val="en-GB"/>
        </w:rPr>
      </w:pPr>
      <w:ins w:id="74" w:author="Nader Alagha" w:date="2015-04-22T12:25:00Z">
        <w:r>
          <w:rPr>
            <w:lang w:val="en-GB"/>
          </w:rPr>
          <w:t>Open Points:</w:t>
        </w:r>
      </w:ins>
    </w:p>
    <w:p w14:paraId="638C070B" w14:textId="24021C1A" w:rsidR="00BB6AAF" w:rsidRDefault="00BB6AAF">
      <w:pPr>
        <w:pStyle w:val="ListParagraph"/>
        <w:numPr>
          <w:ilvl w:val="0"/>
          <w:numId w:val="19"/>
        </w:numPr>
        <w:rPr>
          <w:ins w:id="75" w:author="Nader Alagha" w:date="2015-04-22T12:25:00Z"/>
          <w:lang w:val="en-GB"/>
        </w:rPr>
        <w:pPrChange w:id="76" w:author="Nader Alagha" w:date="2015-04-22T12:25:00Z">
          <w:pPr/>
        </w:pPrChange>
      </w:pPr>
      <w:ins w:id="77" w:author="Nader Alagha" w:date="2015-04-22T12:25:00Z">
        <w:r>
          <w:rPr>
            <w:lang w:val="en-GB"/>
          </w:rPr>
          <w:t>Guard Time (do we need it to dela with the variable propagation delay?)</w:t>
        </w:r>
      </w:ins>
    </w:p>
    <w:p w14:paraId="215DBC00" w14:textId="409D511A" w:rsidR="00BB6AAF" w:rsidRDefault="00BB6AAF">
      <w:pPr>
        <w:pStyle w:val="ListParagraph"/>
        <w:numPr>
          <w:ilvl w:val="0"/>
          <w:numId w:val="19"/>
        </w:numPr>
        <w:rPr>
          <w:ins w:id="78" w:author="Nader Alagha" w:date="2015-04-22T12:26:00Z"/>
          <w:lang w:val="en-GB"/>
        </w:rPr>
        <w:pPrChange w:id="79" w:author="Nader Alagha" w:date="2015-04-22T12:25:00Z">
          <w:pPr/>
        </w:pPrChange>
      </w:pPr>
      <w:ins w:id="80" w:author="Nader Alagha" w:date="2015-04-22T12:26:00Z">
        <w:r>
          <w:rPr>
            <w:lang w:val="en-GB"/>
          </w:rPr>
          <w:t>We use 1 or more slots for uplink</w:t>
        </w:r>
      </w:ins>
    </w:p>
    <w:p w14:paraId="54043620" w14:textId="3AF5A869" w:rsidR="00BB6AAF" w:rsidRDefault="00BB6AAF">
      <w:pPr>
        <w:pStyle w:val="ListParagraph"/>
        <w:numPr>
          <w:ilvl w:val="0"/>
          <w:numId w:val="19"/>
        </w:numPr>
        <w:rPr>
          <w:ins w:id="81" w:author="Nader Alagha" w:date="2015-04-22T12:26:00Z"/>
          <w:lang w:val="en-GB"/>
        </w:rPr>
        <w:pPrChange w:id="82" w:author="Nader Alagha" w:date="2015-04-22T12:25:00Z">
          <w:pPr/>
        </w:pPrChange>
      </w:pPr>
      <w:ins w:id="83" w:author="Nader Alagha" w:date="2015-04-22T12:26:00Z">
        <w:r>
          <w:rPr>
            <w:lang w:val="en-GB"/>
          </w:rPr>
          <w:t>The bandwidth and the centre frequency will be part of the  Sub-frame format</w:t>
        </w:r>
      </w:ins>
    </w:p>
    <w:p w14:paraId="6E3D265D" w14:textId="255AC90A" w:rsidR="00BB6AAF" w:rsidRDefault="00BB6AAF">
      <w:pPr>
        <w:pStyle w:val="ListParagraph"/>
        <w:numPr>
          <w:ilvl w:val="0"/>
          <w:numId w:val="19"/>
        </w:numPr>
        <w:rPr>
          <w:ins w:id="84" w:author="Nader Alagha" w:date="2015-04-22T12:32:00Z"/>
          <w:lang w:val="en-GB"/>
        </w:rPr>
        <w:pPrChange w:id="85" w:author="Nader Alagha" w:date="2015-04-22T12:25:00Z">
          <w:pPr/>
        </w:pPrChange>
      </w:pPr>
      <w:ins w:id="86" w:author="Nader Alagha" w:date="2015-04-22T12:30:00Z">
        <w:r>
          <w:rPr>
            <w:lang w:val="en-GB"/>
          </w:rPr>
          <w:t>Announcement channel will be used for assigning capacity (ASC)</w:t>
        </w:r>
      </w:ins>
      <w:ins w:id="87" w:author="Nader Alagha" w:date="2015-04-22T12:32:00Z">
        <w:r>
          <w:rPr>
            <w:lang w:val="en-GB"/>
          </w:rPr>
          <w:t>, updates to Annex 4 if needed.</w:t>
        </w:r>
      </w:ins>
    </w:p>
    <w:p w14:paraId="2F9940E1" w14:textId="77777777" w:rsidR="00BB6AAF" w:rsidRPr="00BB6AAF" w:rsidRDefault="00BB6AAF">
      <w:pPr>
        <w:pStyle w:val="ListParagraph"/>
        <w:numPr>
          <w:ilvl w:val="0"/>
          <w:numId w:val="19"/>
        </w:numPr>
        <w:rPr>
          <w:ins w:id="88" w:author="Nader Alagha" w:date="2015-04-22T12:25:00Z"/>
          <w:lang w:val="en-GB"/>
        </w:rPr>
        <w:pPrChange w:id="89" w:author="Nader Alagha" w:date="2015-04-22T12:25:00Z">
          <w:pPr/>
        </w:pPrChange>
      </w:pPr>
    </w:p>
    <w:p w14:paraId="1936BA0B" w14:textId="77777777" w:rsidR="00BB6AAF" w:rsidRDefault="00BB6AAF" w:rsidP="00116046">
      <w:pPr>
        <w:rPr>
          <w:lang w:val="en-GB"/>
        </w:rPr>
      </w:pPr>
    </w:p>
    <w:p w14:paraId="0AEF3BBF" w14:textId="730C6EAE" w:rsidR="000314E9" w:rsidRDefault="00860E8B" w:rsidP="00860E8B">
      <w:pPr>
        <w:rPr>
          <w:lang w:val="en-GB"/>
        </w:rPr>
      </w:pPr>
      <w:r>
        <w:rPr>
          <w:lang w:val="en-GB"/>
        </w:rPr>
        <w:lastRenderedPageBreak/>
        <w:tab/>
      </w:r>
      <w:r w:rsidRPr="0037173D">
        <w:rPr>
          <w:lang w:val="en-GB"/>
        </w:rPr>
        <w:t xml:space="preserve">The VDES frame structure is identical and synchronized in time on the </w:t>
      </w:r>
      <w:r w:rsidR="000314E9">
        <w:rPr>
          <w:lang w:val="en-GB"/>
        </w:rPr>
        <w:tab/>
      </w:r>
      <w:r w:rsidRPr="0037173D">
        <w:rPr>
          <w:lang w:val="en-GB"/>
        </w:rPr>
        <w:t xml:space="preserve">earths surface to UTC (as </w:t>
      </w:r>
      <w:r>
        <w:rPr>
          <w:lang w:val="en-GB"/>
        </w:rPr>
        <w:t xml:space="preserve">in </w:t>
      </w:r>
      <w:r w:rsidRPr="0037173D">
        <w:rPr>
          <w:lang w:val="en-GB"/>
        </w:rPr>
        <w:t xml:space="preserve">AIS) and </w:t>
      </w:r>
      <w:r w:rsidR="000314E9">
        <w:rPr>
          <w:lang w:val="en-GB"/>
        </w:rPr>
        <w:t xml:space="preserve">the frame hierarchy for a subframe of N </w:t>
      </w:r>
      <w:r w:rsidR="000314E9">
        <w:rPr>
          <w:lang w:val="en-GB"/>
        </w:rPr>
        <w:tab/>
        <w:t xml:space="preserve">slots is shown in </w:t>
      </w:r>
      <w:r w:rsidRPr="0037173D">
        <w:rPr>
          <w:lang w:val="en-GB"/>
        </w:rPr>
        <w:t xml:space="preserve">Figure </w:t>
      </w:r>
      <w:r w:rsidR="00E77964">
        <w:rPr>
          <w:lang w:val="en-GB"/>
        </w:rPr>
        <w:t>9</w:t>
      </w:r>
      <w:r w:rsidRPr="0037173D">
        <w:rPr>
          <w:lang w:val="en-GB"/>
        </w:rPr>
        <w:t xml:space="preserve">. </w:t>
      </w:r>
      <w:r w:rsidR="000314E9">
        <w:rPr>
          <w:lang w:val="en-GB"/>
        </w:rPr>
        <w:t xml:space="preserve"> Each element is described in the subsequent sections. </w:t>
      </w:r>
    </w:p>
    <w:p w14:paraId="47DFF698" w14:textId="4C423D92" w:rsidR="00860E8B" w:rsidRDefault="000314E9" w:rsidP="00860E8B">
      <w:pPr>
        <w:rPr>
          <w:lang w:val="en-GB"/>
        </w:rPr>
      </w:pPr>
      <w:r>
        <w:rPr>
          <w:lang w:val="en-GB"/>
        </w:rPr>
        <w:tab/>
      </w:r>
      <w:r w:rsidR="00860E8B" w:rsidRPr="0037173D">
        <w:rPr>
          <w:lang w:val="en-GB"/>
        </w:rPr>
        <w:t>Frame 0 starts at 00:00:00 UTC, and there are 1440 frames in a day.</w:t>
      </w:r>
    </w:p>
    <w:p w14:paraId="71239850" w14:textId="77777777" w:rsidR="00DA2763" w:rsidRPr="0037173D" w:rsidRDefault="00DA2763" w:rsidP="00860E8B">
      <w:pPr>
        <w:rPr>
          <w:lang w:val="en-GB"/>
        </w:rPr>
      </w:pPr>
    </w:p>
    <w:p w14:paraId="7C18BBFE" w14:textId="258A5B5E" w:rsidR="00860E8B" w:rsidRDefault="00860E8B" w:rsidP="00116046">
      <w:pPr>
        <w:rPr>
          <w:lang w:val="en-GB"/>
        </w:rPr>
      </w:pPr>
    </w:p>
    <w:p w14:paraId="6C259CFC" w14:textId="77777777" w:rsidR="00860E8B" w:rsidRDefault="00860E8B" w:rsidP="00116046">
      <w:pPr>
        <w:rPr>
          <w:lang w:val="en-GB"/>
        </w:rPr>
      </w:pPr>
    </w:p>
    <w:p w14:paraId="127481A6" w14:textId="18DD6283" w:rsidR="00860E8B" w:rsidRPr="0037173D" w:rsidRDefault="00851B1B" w:rsidP="00116046">
      <w:pPr>
        <w:rPr>
          <w:lang w:val="en-GB"/>
        </w:rPr>
      </w:pPr>
      <w:r>
        <w:rPr>
          <w:noProof/>
          <w:lang w:val="en-IE" w:eastAsia="en-IE"/>
        </w:rPr>
        <w:drawing>
          <wp:inline distT="0" distB="0" distL="0" distR="0" wp14:anchorId="001905FF" wp14:editId="19AA1A9E">
            <wp:extent cx="5756910" cy="3749040"/>
            <wp:effectExtent l="0" t="0" r="8890" b="10160"/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jermbilde 2015-04-10 kl. 08.20.11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749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104F19" w14:textId="5CEE368A" w:rsidR="000314E9" w:rsidRDefault="000314E9" w:rsidP="000314E9">
      <w:pPr>
        <w:pStyle w:val="ListParagraph"/>
        <w:ind w:left="1520"/>
        <w:jc w:val="center"/>
        <w:rPr>
          <w:b/>
          <w:lang w:val="en-GB"/>
        </w:rPr>
      </w:pPr>
      <w:r w:rsidRPr="0037173D">
        <w:rPr>
          <w:b/>
          <w:lang w:val="en-GB"/>
        </w:rPr>
        <w:t xml:space="preserve">Figure </w:t>
      </w:r>
      <w:r w:rsidR="00E77964">
        <w:rPr>
          <w:b/>
          <w:lang w:val="en-GB"/>
        </w:rPr>
        <w:t>9</w:t>
      </w:r>
      <w:r w:rsidRPr="0037173D">
        <w:rPr>
          <w:b/>
          <w:lang w:val="en-GB"/>
        </w:rPr>
        <w:t xml:space="preserve">. VDES </w:t>
      </w:r>
      <w:r w:rsidR="00851B1B">
        <w:rPr>
          <w:b/>
          <w:lang w:val="en-GB"/>
        </w:rPr>
        <w:t xml:space="preserve">uplink </w:t>
      </w:r>
      <w:r w:rsidRPr="0037173D">
        <w:rPr>
          <w:b/>
          <w:lang w:val="en-GB"/>
        </w:rPr>
        <w:t xml:space="preserve">frame </w:t>
      </w:r>
      <w:r>
        <w:rPr>
          <w:b/>
          <w:lang w:val="en-GB"/>
        </w:rPr>
        <w:t>hierarchy</w:t>
      </w:r>
      <w:r w:rsidR="00853921">
        <w:rPr>
          <w:b/>
          <w:lang w:val="en-GB"/>
        </w:rPr>
        <w:t xml:space="preserve"> (draft)</w:t>
      </w:r>
      <w:ins w:id="90" w:author="Nader Alagha" w:date="2015-04-22T12:32:00Z">
        <w:r w:rsidR="00BB6AAF">
          <w:rPr>
            <w:b/>
            <w:lang w:val="en-GB"/>
          </w:rPr>
          <w:t xml:space="preserve"> (updated to remove the </w:t>
        </w:r>
      </w:ins>
      <w:ins w:id="91" w:author="Nader Alagha" w:date="2015-04-22T12:33:00Z">
        <w:r w:rsidR="00BB6AAF">
          <w:rPr>
            <w:b/>
            <w:lang w:val="en-GB"/>
          </w:rPr>
          <w:t>s</w:t>
        </w:r>
      </w:ins>
      <w:ins w:id="92" w:author="Nader Alagha" w:date="2015-04-22T12:32:00Z">
        <w:r w:rsidR="00BB6AAF">
          <w:rPr>
            <w:b/>
            <w:lang w:val="en-GB"/>
          </w:rPr>
          <w:t>ub-sub segments)</w:t>
        </w:r>
      </w:ins>
    </w:p>
    <w:p w14:paraId="7A6751E8" w14:textId="68BE18AE" w:rsidR="00C33A83" w:rsidRPr="00C33A83" w:rsidRDefault="00C33A83" w:rsidP="000314E9">
      <w:pPr>
        <w:pStyle w:val="ListParagraph"/>
        <w:ind w:left="1520"/>
        <w:jc w:val="center"/>
        <w:rPr>
          <w:lang w:val="en-GB"/>
        </w:rPr>
      </w:pPr>
      <w:r w:rsidRPr="00C33A83">
        <w:rPr>
          <w:lang w:val="en-GB"/>
        </w:rPr>
        <w:t>(Source: Haugli, Space Norway)</w:t>
      </w:r>
    </w:p>
    <w:p w14:paraId="58AC4E25" w14:textId="77777777" w:rsidR="004B6675" w:rsidRPr="0037173D" w:rsidRDefault="004B6675" w:rsidP="004B6675">
      <w:pPr>
        <w:rPr>
          <w:lang w:val="en-GB"/>
        </w:rPr>
      </w:pPr>
    </w:p>
    <w:p w14:paraId="13DA2C9B" w14:textId="56026DA4" w:rsidR="008A0838" w:rsidRDefault="004B6675" w:rsidP="00395370">
      <w:pPr>
        <w:rPr>
          <w:lang w:val="en-GB"/>
        </w:rPr>
      </w:pPr>
      <w:r w:rsidRPr="0037173D">
        <w:rPr>
          <w:lang w:val="en-GB"/>
        </w:rPr>
        <w:t>3.</w:t>
      </w:r>
      <w:r w:rsidR="00EA2376">
        <w:rPr>
          <w:lang w:val="en-GB"/>
        </w:rPr>
        <w:t>10</w:t>
      </w:r>
      <w:r w:rsidRPr="0037173D">
        <w:rPr>
          <w:lang w:val="en-GB"/>
        </w:rPr>
        <w:t xml:space="preserve">.1 </w:t>
      </w:r>
      <w:r w:rsidR="00886096" w:rsidRPr="0037173D">
        <w:rPr>
          <w:lang w:val="en-GB"/>
        </w:rPr>
        <w:tab/>
      </w:r>
      <w:r w:rsidR="008A0838">
        <w:rPr>
          <w:lang w:val="en-GB"/>
        </w:rPr>
        <w:t>Guard time and r</w:t>
      </w:r>
      <w:r w:rsidRPr="0037173D">
        <w:rPr>
          <w:lang w:val="en-GB"/>
        </w:rPr>
        <w:t>amp up</w:t>
      </w:r>
      <w:r w:rsidR="008A0838">
        <w:rPr>
          <w:lang w:val="en-GB"/>
        </w:rPr>
        <w:t xml:space="preserve"> </w:t>
      </w:r>
    </w:p>
    <w:p w14:paraId="107292CF" w14:textId="39AF3C60" w:rsidR="00395370" w:rsidRDefault="008A0838" w:rsidP="00395370">
      <w:pPr>
        <w:rPr>
          <w:lang w:val="en-GB"/>
        </w:rPr>
      </w:pPr>
      <w:r>
        <w:rPr>
          <w:lang w:val="en-GB"/>
        </w:rPr>
        <w:tab/>
      </w:r>
      <w:r w:rsidR="00395370" w:rsidRPr="0037173D">
        <w:rPr>
          <w:lang w:val="en-GB"/>
        </w:rPr>
        <w:t xml:space="preserve">The ramp up time from 10% to 90% of the power shall occur in less than </w:t>
      </w:r>
      <w:ins w:id="93" w:author="Nader Alagha" w:date="2015-04-22T12:33:00Z">
        <w:r w:rsidR="00BB6AAF">
          <w:rPr>
            <w:lang w:val="en-GB"/>
          </w:rPr>
          <w:t>3</w:t>
        </w:r>
      </w:ins>
      <w:del w:id="94" w:author="Nader Alagha" w:date="2015-04-22T12:33:00Z">
        <w:r w:rsidR="00395370" w:rsidRPr="0037173D" w:rsidDel="00BB6AAF">
          <w:rPr>
            <w:lang w:val="en-GB"/>
          </w:rPr>
          <w:delText>1</w:delText>
        </w:r>
      </w:del>
      <w:r w:rsidR="00395370" w:rsidRPr="0037173D">
        <w:rPr>
          <w:lang w:val="en-GB"/>
        </w:rPr>
        <w:t>00 uS.</w:t>
      </w:r>
    </w:p>
    <w:p w14:paraId="19B26085" w14:textId="3AAF83FD" w:rsidR="008A0838" w:rsidRDefault="008A0838" w:rsidP="00395370">
      <w:pPr>
        <w:rPr>
          <w:lang w:val="en-GB"/>
        </w:rPr>
      </w:pPr>
      <w:r>
        <w:rPr>
          <w:lang w:val="en-GB"/>
        </w:rPr>
        <w:tab/>
      </w:r>
      <w:r w:rsidR="00C33A83">
        <w:rPr>
          <w:lang w:val="en-GB"/>
        </w:rPr>
        <w:t xml:space="preserve">The guard time at the beginning of a subframe may not be required, but has been </w:t>
      </w:r>
      <w:r w:rsidR="00C33A83">
        <w:rPr>
          <w:lang w:val="en-GB"/>
        </w:rPr>
        <w:tab/>
        <w:t xml:space="preserve">provided to allow for future expansion of the pilot, synchronisation word and the </w:t>
      </w:r>
      <w:r w:rsidR="00C33A83">
        <w:rPr>
          <w:lang w:val="en-GB"/>
        </w:rPr>
        <w:tab/>
        <w:t>subframe format header.</w:t>
      </w:r>
    </w:p>
    <w:p w14:paraId="5CA87488" w14:textId="77777777" w:rsidR="00395370" w:rsidRPr="0037173D" w:rsidRDefault="00395370" w:rsidP="004B6675">
      <w:pPr>
        <w:rPr>
          <w:lang w:val="en-GB"/>
        </w:rPr>
      </w:pPr>
    </w:p>
    <w:p w14:paraId="019D001C" w14:textId="2A107662" w:rsidR="005D1837" w:rsidRPr="0037173D" w:rsidRDefault="004B6675" w:rsidP="005D1837">
      <w:pPr>
        <w:rPr>
          <w:lang w:val="en-GB"/>
        </w:rPr>
      </w:pPr>
      <w:r w:rsidRPr="0037173D">
        <w:rPr>
          <w:lang w:val="en-GB"/>
        </w:rPr>
        <w:t>3.</w:t>
      </w:r>
      <w:r w:rsidR="00EA2376">
        <w:rPr>
          <w:lang w:val="en-GB"/>
        </w:rPr>
        <w:t>10</w:t>
      </w:r>
      <w:r w:rsidRPr="0037173D">
        <w:rPr>
          <w:lang w:val="en-GB"/>
        </w:rPr>
        <w:t xml:space="preserve">.2 </w:t>
      </w:r>
      <w:r w:rsidR="00886096" w:rsidRPr="0037173D">
        <w:rPr>
          <w:lang w:val="en-GB"/>
        </w:rPr>
        <w:tab/>
      </w:r>
      <w:r w:rsidR="005D1837" w:rsidRPr="0037173D">
        <w:rPr>
          <w:lang w:val="en-GB"/>
        </w:rPr>
        <w:t>Synchronisation pilot</w:t>
      </w:r>
    </w:p>
    <w:p w14:paraId="7F19D0D0" w14:textId="78358618" w:rsidR="005D1837" w:rsidRPr="0037173D" w:rsidRDefault="005D1837" w:rsidP="005D1837">
      <w:pPr>
        <w:rPr>
          <w:lang w:val="en-GB"/>
        </w:rPr>
      </w:pPr>
      <w:r>
        <w:rPr>
          <w:lang w:val="en-GB"/>
        </w:rPr>
        <w:tab/>
      </w:r>
      <w:r w:rsidRPr="0037173D">
        <w:rPr>
          <w:lang w:val="en-GB"/>
        </w:rPr>
        <w:t xml:space="preserve">This CW </w:t>
      </w:r>
      <w:ins w:id="95" w:author="Nader Alagha" w:date="2015-04-22T12:33:00Z">
        <w:r w:rsidR="00BB6AAF">
          <w:rPr>
            <w:lang w:val="en-GB"/>
          </w:rPr>
          <w:t xml:space="preserve">(before scrambling) </w:t>
        </w:r>
      </w:ins>
      <w:r>
        <w:rPr>
          <w:lang w:val="en-GB"/>
        </w:rPr>
        <w:t xml:space="preserve">signal before the synchronisation word and after </w:t>
      </w:r>
      <w:r w:rsidRPr="0037173D">
        <w:rPr>
          <w:lang w:val="en-GB"/>
        </w:rPr>
        <w:t xml:space="preserve">every </w:t>
      </w:r>
      <w:del w:id="96" w:author="Nader Alagha" w:date="2015-04-22T12:35:00Z">
        <w:r w:rsidRPr="0037173D" w:rsidDel="001572A7">
          <w:rPr>
            <w:lang w:val="en-GB"/>
          </w:rPr>
          <w:delText xml:space="preserve">data </w:delText>
        </w:r>
        <w:r w:rsidDel="001572A7">
          <w:rPr>
            <w:lang w:val="en-GB"/>
          </w:rPr>
          <w:delText>chunk</w:delText>
        </w:r>
      </w:del>
      <w:ins w:id="97" w:author="Nader Alagha" w:date="2015-04-22T12:35:00Z">
        <w:r w:rsidR="001572A7">
          <w:rPr>
            <w:lang w:val="en-GB"/>
          </w:rPr>
          <w:t>burst</w:t>
        </w:r>
      </w:ins>
      <w:r>
        <w:rPr>
          <w:lang w:val="en-GB"/>
        </w:rPr>
        <w:t xml:space="preserve"> has a </w:t>
      </w:r>
      <w:r>
        <w:rPr>
          <w:lang w:val="en-GB"/>
        </w:rPr>
        <w:tab/>
        <w:t xml:space="preserve">fixed duration of </w:t>
      </w:r>
      <w:r w:rsidR="00DA2763">
        <w:rPr>
          <w:lang w:val="en-GB"/>
        </w:rPr>
        <w:t>x</w:t>
      </w:r>
      <w:r w:rsidRPr="0037173D">
        <w:rPr>
          <w:lang w:val="en-GB"/>
        </w:rPr>
        <w:t xml:space="preserve"> ms.</w:t>
      </w:r>
    </w:p>
    <w:p w14:paraId="657E00B9" w14:textId="77777777" w:rsidR="005D1837" w:rsidRDefault="005D1837" w:rsidP="00091252">
      <w:pPr>
        <w:rPr>
          <w:lang w:val="en-GB"/>
        </w:rPr>
      </w:pPr>
      <w:r>
        <w:rPr>
          <w:lang w:val="en-GB"/>
        </w:rPr>
        <w:tab/>
      </w:r>
    </w:p>
    <w:p w14:paraId="4DD0A3CE" w14:textId="3F856DFF" w:rsidR="00A81B96" w:rsidRDefault="005D1837" w:rsidP="00A81B96">
      <w:pPr>
        <w:rPr>
          <w:lang w:val="en-GB"/>
        </w:rPr>
      </w:pPr>
      <w:r>
        <w:rPr>
          <w:lang w:val="en-GB"/>
        </w:rPr>
        <w:t>3.</w:t>
      </w:r>
      <w:r w:rsidR="00EA2376">
        <w:rPr>
          <w:lang w:val="en-GB"/>
        </w:rPr>
        <w:t>10</w:t>
      </w:r>
      <w:r>
        <w:rPr>
          <w:lang w:val="en-GB"/>
        </w:rPr>
        <w:t xml:space="preserve">.3 </w:t>
      </w:r>
      <w:r w:rsidR="004B6675" w:rsidRPr="0037173D">
        <w:rPr>
          <w:lang w:val="en-GB"/>
        </w:rPr>
        <w:t>Synchroni</w:t>
      </w:r>
      <w:r w:rsidR="001835DB" w:rsidRPr="0037173D">
        <w:rPr>
          <w:lang w:val="en-GB"/>
        </w:rPr>
        <w:t>z</w:t>
      </w:r>
      <w:r w:rsidR="004B6675" w:rsidRPr="0037173D">
        <w:rPr>
          <w:lang w:val="en-GB"/>
        </w:rPr>
        <w:t>ation</w:t>
      </w:r>
      <w:r>
        <w:rPr>
          <w:lang w:val="en-GB"/>
        </w:rPr>
        <w:t xml:space="preserve"> word</w:t>
      </w:r>
    </w:p>
    <w:p w14:paraId="3866389C" w14:textId="77777777" w:rsidR="001572A7" w:rsidRDefault="00A81B96" w:rsidP="00A81B96">
      <w:pPr>
        <w:rPr>
          <w:ins w:id="98" w:author="Nader Alagha" w:date="2015-04-22T12:37:00Z"/>
          <w:lang w:val="en-GB"/>
        </w:rPr>
      </w:pPr>
      <w:r>
        <w:rPr>
          <w:lang w:val="en-GB"/>
        </w:rPr>
        <w:tab/>
      </w:r>
    </w:p>
    <w:p w14:paraId="6009770D" w14:textId="5B9057CA" w:rsidR="001572A7" w:rsidRDefault="001572A7" w:rsidP="00A81B96">
      <w:pPr>
        <w:rPr>
          <w:ins w:id="99" w:author="Nader Alagha" w:date="2015-04-22T12:39:00Z"/>
          <w:lang w:val="en-GB"/>
        </w:rPr>
      </w:pPr>
      <w:ins w:id="100" w:author="Nader Alagha" w:date="2015-04-22T12:38:00Z">
        <w:r>
          <w:rPr>
            <w:lang w:val="en-GB"/>
          </w:rPr>
          <w:t xml:space="preserve">(keep in mind the impact of interference in order to define the length of pilot, sync and </w:t>
        </w:r>
      </w:ins>
      <w:ins w:id="101" w:author="Nader Alagha" w:date="2015-04-22T12:39:00Z">
        <w:r>
          <w:rPr>
            <w:lang w:val="en-GB"/>
          </w:rPr>
          <w:t xml:space="preserve">(known </w:t>
        </w:r>
      </w:ins>
      <w:ins w:id="102" w:author="Nader Alagha" w:date="2015-04-22T12:38:00Z">
        <w:r>
          <w:rPr>
            <w:lang w:val="en-GB"/>
          </w:rPr>
          <w:t>header</w:t>
        </w:r>
      </w:ins>
      <w:ins w:id="103" w:author="Nader Alagha" w:date="2015-04-22T12:39:00Z">
        <w:r>
          <w:rPr>
            <w:lang w:val="en-GB"/>
          </w:rPr>
          <w:t>).</w:t>
        </w:r>
      </w:ins>
    </w:p>
    <w:p w14:paraId="4C3D025C" w14:textId="77777777" w:rsidR="001572A7" w:rsidRDefault="001572A7" w:rsidP="00A81B96">
      <w:pPr>
        <w:rPr>
          <w:ins w:id="104" w:author="Nader Alagha" w:date="2015-04-22T12:38:00Z"/>
          <w:lang w:val="en-GB"/>
        </w:rPr>
      </w:pPr>
    </w:p>
    <w:p w14:paraId="0D65C600" w14:textId="4496961C" w:rsidR="00A81B96" w:rsidRPr="00A81B96" w:rsidRDefault="00091252" w:rsidP="00A81B96">
      <w:pPr>
        <w:rPr>
          <w:lang w:val="en-GB"/>
        </w:rPr>
      </w:pPr>
      <w:r w:rsidRPr="0037173D">
        <w:rPr>
          <w:lang w:val="en-GB"/>
        </w:rPr>
        <w:lastRenderedPageBreak/>
        <w:t xml:space="preserve">The </w:t>
      </w:r>
      <w:r w:rsidR="005D1837">
        <w:rPr>
          <w:lang w:val="en-GB"/>
        </w:rPr>
        <w:t xml:space="preserve">subframe </w:t>
      </w:r>
      <w:r w:rsidR="00762782" w:rsidRPr="0037173D">
        <w:rPr>
          <w:lang w:val="en-GB"/>
        </w:rPr>
        <w:t>synchronisation</w:t>
      </w:r>
      <w:r w:rsidRPr="0037173D">
        <w:rPr>
          <w:lang w:val="en-GB"/>
        </w:rPr>
        <w:t xml:space="preserve"> </w:t>
      </w:r>
      <w:r w:rsidR="00A81B96">
        <w:rPr>
          <w:lang w:val="en-GB"/>
        </w:rPr>
        <w:t xml:space="preserve">word </w:t>
      </w:r>
      <w:r w:rsidR="005D1837">
        <w:rPr>
          <w:lang w:val="en-GB"/>
        </w:rPr>
        <w:t>and header</w:t>
      </w:r>
      <w:r w:rsidR="005D1837" w:rsidRPr="0037173D">
        <w:rPr>
          <w:lang w:val="en-GB"/>
        </w:rPr>
        <w:t xml:space="preserve"> </w:t>
      </w:r>
      <w:r w:rsidRPr="0037173D">
        <w:rPr>
          <w:lang w:val="en-GB"/>
        </w:rPr>
        <w:t xml:space="preserve">format is </w:t>
      </w:r>
      <w:r w:rsidR="00AC3EDC" w:rsidRPr="0037173D">
        <w:rPr>
          <w:lang w:val="en-GB"/>
        </w:rPr>
        <w:t xml:space="preserve">fixed for all </w:t>
      </w:r>
      <w:r w:rsidR="00A81B96">
        <w:rPr>
          <w:lang w:val="en-GB"/>
        </w:rPr>
        <w:tab/>
      </w:r>
      <w:r w:rsidR="00AC3EDC" w:rsidRPr="0037173D">
        <w:rPr>
          <w:lang w:val="en-GB"/>
        </w:rPr>
        <w:t>transmissions</w:t>
      </w:r>
      <w:r w:rsidRPr="0037173D">
        <w:rPr>
          <w:lang w:val="en-GB"/>
        </w:rPr>
        <w:t xml:space="preserve">. </w:t>
      </w:r>
      <w:r w:rsidR="00A81B96">
        <w:rPr>
          <w:lang w:val="en-GB"/>
        </w:rPr>
        <w:t>The</w:t>
      </w:r>
      <w:r w:rsidR="00AC3EDC" w:rsidRPr="0037173D">
        <w:rPr>
          <w:lang w:val="en-GB"/>
        </w:rPr>
        <w:t xml:space="preserve"> </w:t>
      </w:r>
      <w:r w:rsidRPr="0037173D">
        <w:rPr>
          <w:lang w:val="en-GB"/>
        </w:rPr>
        <w:t>1</w:t>
      </w:r>
      <w:r w:rsidR="005D1837">
        <w:rPr>
          <w:lang w:val="en-GB"/>
        </w:rPr>
        <w:t>3</w:t>
      </w:r>
      <w:r w:rsidRPr="0037173D">
        <w:rPr>
          <w:lang w:val="en-GB"/>
        </w:rPr>
        <w:t xml:space="preserve"> bit Barker </w:t>
      </w:r>
      <w:r w:rsidR="00AC3EDC" w:rsidRPr="0037173D">
        <w:rPr>
          <w:lang w:val="en-GB"/>
        </w:rPr>
        <w:t xml:space="preserve">code </w:t>
      </w:r>
      <w:r w:rsidR="00762782" w:rsidRPr="0037173D">
        <w:rPr>
          <w:lang w:val="en-GB"/>
        </w:rPr>
        <w:t>unique w</w:t>
      </w:r>
      <w:r w:rsidRPr="0037173D">
        <w:rPr>
          <w:lang w:val="en-GB"/>
        </w:rPr>
        <w:t xml:space="preserve">ord </w:t>
      </w:r>
      <w:r w:rsidR="00D94676" w:rsidRPr="0037173D">
        <w:rPr>
          <w:lang w:val="en-GB"/>
        </w:rPr>
        <w:t xml:space="preserve">is defined in Table </w:t>
      </w:r>
      <w:r w:rsidR="005D1837">
        <w:rPr>
          <w:lang w:val="en-GB"/>
        </w:rPr>
        <w:t>8</w:t>
      </w:r>
      <w:r w:rsidRPr="0037173D">
        <w:rPr>
          <w:lang w:val="en-GB"/>
        </w:rPr>
        <w:t xml:space="preserve">. It is </w:t>
      </w:r>
      <w:r w:rsidR="00A81B96">
        <w:rPr>
          <w:lang w:val="en-GB"/>
        </w:rPr>
        <w:tab/>
      </w:r>
      <w:r w:rsidRPr="0037173D">
        <w:rPr>
          <w:lang w:val="en-GB"/>
        </w:rPr>
        <w:t xml:space="preserve">modulated with BPSK at a symbol rate of </w:t>
      </w:r>
      <w:r w:rsidR="00DA2763">
        <w:rPr>
          <w:lang w:val="en-GB"/>
        </w:rPr>
        <w:t>x</w:t>
      </w:r>
      <w:r w:rsidR="00A81B96">
        <w:rPr>
          <w:lang w:val="en-GB"/>
        </w:rPr>
        <w:t xml:space="preserve"> kb</w:t>
      </w:r>
      <w:r w:rsidRPr="0037173D">
        <w:rPr>
          <w:lang w:val="en-GB"/>
        </w:rPr>
        <w:t xml:space="preserve">ps. Bit 0 is transmitted first. </w:t>
      </w:r>
    </w:p>
    <w:p w14:paraId="35A09D42" w14:textId="77777777" w:rsidR="00A81B96" w:rsidRDefault="00A81B96" w:rsidP="00A81B96">
      <w:pPr>
        <w:ind w:left="1880"/>
        <w:rPr>
          <w:b/>
          <w:lang w:val="en-GB"/>
        </w:rPr>
      </w:pPr>
    </w:p>
    <w:p w14:paraId="30E07396" w14:textId="1469B064" w:rsidR="00A81B96" w:rsidRPr="0037173D" w:rsidRDefault="00A81B96" w:rsidP="00A81B96">
      <w:pPr>
        <w:ind w:left="1880"/>
        <w:rPr>
          <w:b/>
          <w:lang w:val="en-GB"/>
        </w:rPr>
      </w:pPr>
      <w:r w:rsidRPr="0037173D">
        <w:rPr>
          <w:b/>
          <w:lang w:val="en-GB"/>
        </w:rPr>
        <w:t xml:space="preserve">Table </w:t>
      </w:r>
      <w:r>
        <w:rPr>
          <w:b/>
          <w:lang w:val="en-GB"/>
        </w:rPr>
        <w:t>8</w:t>
      </w:r>
      <w:r w:rsidRPr="0037173D">
        <w:rPr>
          <w:b/>
          <w:lang w:val="en-GB"/>
        </w:rPr>
        <w:t>. Barker sequence unique word</w:t>
      </w:r>
    </w:p>
    <w:tbl>
      <w:tblPr>
        <w:tblStyle w:val="TableGrid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538"/>
        <w:gridCol w:w="538"/>
        <w:gridCol w:w="538"/>
        <w:gridCol w:w="539"/>
        <w:gridCol w:w="538"/>
        <w:gridCol w:w="538"/>
        <w:gridCol w:w="539"/>
        <w:gridCol w:w="538"/>
        <w:gridCol w:w="538"/>
        <w:gridCol w:w="539"/>
        <w:gridCol w:w="538"/>
        <w:gridCol w:w="538"/>
        <w:gridCol w:w="539"/>
      </w:tblGrid>
      <w:tr w:rsidR="00A81B96" w:rsidRPr="0037173D" w14:paraId="14917FB2" w14:textId="77777777" w:rsidTr="00DA2763">
        <w:trPr>
          <w:trHeight w:val="316"/>
        </w:trPr>
        <w:tc>
          <w:tcPr>
            <w:tcW w:w="6998" w:type="dxa"/>
            <w:gridSpan w:val="13"/>
          </w:tcPr>
          <w:p w14:paraId="2DBF078D" w14:textId="77777777" w:rsidR="00A81B96" w:rsidRPr="0037173D" w:rsidRDefault="00A81B96" w:rsidP="00A81B9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Bit number</w:t>
            </w:r>
          </w:p>
        </w:tc>
      </w:tr>
      <w:tr w:rsidR="00DA2763" w:rsidRPr="0037173D" w14:paraId="71FA996B" w14:textId="77777777" w:rsidTr="00DA2763">
        <w:trPr>
          <w:trHeight w:val="316"/>
        </w:trPr>
        <w:tc>
          <w:tcPr>
            <w:tcW w:w="538" w:type="dxa"/>
          </w:tcPr>
          <w:p w14:paraId="2CDC907B" w14:textId="77777777" w:rsidR="00A81B96" w:rsidRPr="0037173D" w:rsidRDefault="00A81B96" w:rsidP="00A81B96">
            <w:pPr>
              <w:rPr>
                <w:lang w:val="en-GB"/>
              </w:rPr>
            </w:pPr>
            <w:r w:rsidRPr="0037173D">
              <w:rPr>
                <w:lang w:val="en-GB"/>
              </w:rPr>
              <w:t>0</w:t>
            </w:r>
          </w:p>
        </w:tc>
        <w:tc>
          <w:tcPr>
            <w:tcW w:w="538" w:type="dxa"/>
          </w:tcPr>
          <w:p w14:paraId="249F76BB" w14:textId="77777777" w:rsidR="00A81B96" w:rsidRPr="0037173D" w:rsidRDefault="00A81B96" w:rsidP="00A81B96">
            <w:pPr>
              <w:rPr>
                <w:lang w:val="en-GB"/>
              </w:rPr>
            </w:pPr>
            <w:r w:rsidRPr="0037173D">
              <w:rPr>
                <w:lang w:val="en-GB"/>
              </w:rPr>
              <w:t>1</w:t>
            </w:r>
          </w:p>
        </w:tc>
        <w:tc>
          <w:tcPr>
            <w:tcW w:w="538" w:type="dxa"/>
          </w:tcPr>
          <w:p w14:paraId="149AB8AE" w14:textId="77777777" w:rsidR="00A81B96" w:rsidRPr="0037173D" w:rsidRDefault="00A81B96" w:rsidP="00A81B96">
            <w:pPr>
              <w:rPr>
                <w:lang w:val="en-GB"/>
              </w:rPr>
            </w:pPr>
            <w:r w:rsidRPr="0037173D">
              <w:rPr>
                <w:lang w:val="en-GB"/>
              </w:rPr>
              <w:t>2</w:t>
            </w:r>
          </w:p>
        </w:tc>
        <w:tc>
          <w:tcPr>
            <w:tcW w:w="539" w:type="dxa"/>
          </w:tcPr>
          <w:p w14:paraId="0EABAF66" w14:textId="77777777" w:rsidR="00A81B96" w:rsidRPr="0037173D" w:rsidRDefault="00A81B96" w:rsidP="00A81B96">
            <w:pPr>
              <w:rPr>
                <w:lang w:val="en-GB"/>
              </w:rPr>
            </w:pPr>
            <w:r w:rsidRPr="0037173D">
              <w:rPr>
                <w:lang w:val="en-GB"/>
              </w:rPr>
              <w:t>3</w:t>
            </w:r>
          </w:p>
        </w:tc>
        <w:tc>
          <w:tcPr>
            <w:tcW w:w="538" w:type="dxa"/>
          </w:tcPr>
          <w:p w14:paraId="6B749AC4" w14:textId="77777777" w:rsidR="00A81B96" w:rsidRPr="0037173D" w:rsidRDefault="00A81B96" w:rsidP="00A81B96">
            <w:pPr>
              <w:rPr>
                <w:lang w:val="en-GB"/>
              </w:rPr>
            </w:pPr>
            <w:r w:rsidRPr="0037173D">
              <w:rPr>
                <w:lang w:val="en-GB"/>
              </w:rPr>
              <w:t>4</w:t>
            </w:r>
          </w:p>
        </w:tc>
        <w:tc>
          <w:tcPr>
            <w:tcW w:w="538" w:type="dxa"/>
          </w:tcPr>
          <w:p w14:paraId="736252AD" w14:textId="77777777" w:rsidR="00A81B96" w:rsidRPr="0037173D" w:rsidRDefault="00A81B96" w:rsidP="00A81B96">
            <w:pPr>
              <w:rPr>
                <w:lang w:val="en-GB"/>
              </w:rPr>
            </w:pPr>
            <w:r w:rsidRPr="0037173D">
              <w:rPr>
                <w:lang w:val="en-GB"/>
              </w:rPr>
              <w:t>5</w:t>
            </w:r>
          </w:p>
        </w:tc>
        <w:tc>
          <w:tcPr>
            <w:tcW w:w="539" w:type="dxa"/>
          </w:tcPr>
          <w:p w14:paraId="1E0AB242" w14:textId="77777777" w:rsidR="00A81B96" w:rsidRPr="0037173D" w:rsidRDefault="00A81B96" w:rsidP="00A81B96">
            <w:pPr>
              <w:rPr>
                <w:lang w:val="en-GB"/>
              </w:rPr>
            </w:pPr>
            <w:r w:rsidRPr="0037173D">
              <w:rPr>
                <w:lang w:val="en-GB"/>
              </w:rPr>
              <w:t>6</w:t>
            </w:r>
          </w:p>
        </w:tc>
        <w:tc>
          <w:tcPr>
            <w:tcW w:w="538" w:type="dxa"/>
          </w:tcPr>
          <w:p w14:paraId="1B6547C0" w14:textId="77777777" w:rsidR="00A81B96" w:rsidRPr="0037173D" w:rsidRDefault="00A81B96" w:rsidP="00A81B96">
            <w:pPr>
              <w:rPr>
                <w:lang w:val="en-GB"/>
              </w:rPr>
            </w:pPr>
            <w:r w:rsidRPr="0037173D">
              <w:rPr>
                <w:lang w:val="en-GB"/>
              </w:rPr>
              <w:t>7</w:t>
            </w:r>
          </w:p>
        </w:tc>
        <w:tc>
          <w:tcPr>
            <w:tcW w:w="538" w:type="dxa"/>
          </w:tcPr>
          <w:p w14:paraId="177E45F4" w14:textId="77777777" w:rsidR="00A81B96" w:rsidRPr="0037173D" w:rsidRDefault="00A81B96" w:rsidP="00A81B96">
            <w:pPr>
              <w:rPr>
                <w:lang w:val="en-GB"/>
              </w:rPr>
            </w:pPr>
            <w:r w:rsidRPr="0037173D">
              <w:rPr>
                <w:lang w:val="en-GB"/>
              </w:rPr>
              <w:t>8</w:t>
            </w:r>
          </w:p>
        </w:tc>
        <w:tc>
          <w:tcPr>
            <w:tcW w:w="539" w:type="dxa"/>
          </w:tcPr>
          <w:p w14:paraId="624E53C4" w14:textId="77777777" w:rsidR="00A81B96" w:rsidRPr="0037173D" w:rsidRDefault="00A81B96" w:rsidP="00A81B96">
            <w:pPr>
              <w:rPr>
                <w:lang w:val="en-GB"/>
              </w:rPr>
            </w:pPr>
            <w:r w:rsidRPr="0037173D">
              <w:rPr>
                <w:lang w:val="en-GB"/>
              </w:rPr>
              <w:t>9</w:t>
            </w:r>
          </w:p>
        </w:tc>
        <w:tc>
          <w:tcPr>
            <w:tcW w:w="538" w:type="dxa"/>
          </w:tcPr>
          <w:p w14:paraId="71F073E5" w14:textId="77777777" w:rsidR="00A81B96" w:rsidRPr="0037173D" w:rsidRDefault="00A81B96" w:rsidP="00A81B96">
            <w:pPr>
              <w:rPr>
                <w:lang w:val="en-GB"/>
              </w:rPr>
            </w:pPr>
            <w:r w:rsidRPr="0037173D">
              <w:rPr>
                <w:lang w:val="en-GB"/>
              </w:rPr>
              <w:t>10</w:t>
            </w:r>
          </w:p>
        </w:tc>
        <w:tc>
          <w:tcPr>
            <w:tcW w:w="538" w:type="dxa"/>
          </w:tcPr>
          <w:p w14:paraId="309B1566" w14:textId="77777777" w:rsidR="00A81B96" w:rsidRPr="0037173D" w:rsidRDefault="00A81B96" w:rsidP="00A81B96">
            <w:pPr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539" w:type="dxa"/>
          </w:tcPr>
          <w:p w14:paraId="4890B19C" w14:textId="77777777" w:rsidR="00A81B96" w:rsidRPr="0037173D" w:rsidRDefault="00A81B96" w:rsidP="00A81B96">
            <w:pPr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</w:tr>
      <w:tr w:rsidR="00DA2763" w:rsidRPr="0037173D" w14:paraId="50DCDD22" w14:textId="77777777" w:rsidTr="00DA2763">
        <w:trPr>
          <w:trHeight w:val="316"/>
        </w:trPr>
        <w:tc>
          <w:tcPr>
            <w:tcW w:w="538" w:type="dxa"/>
          </w:tcPr>
          <w:p w14:paraId="35DC7F5B" w14:textId="332DACCA" w:rsidR="00A81B96" w:rsidRPr="0037173D" w:rsidRDefault="00755F08" w:rsidP="00A81B96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538" w:type="dxa"/>
          </w:tcPr>
          <w:p w14:paraId="670E85AC" w14:textId="17EA5125" w:rsidR="00A81B96" w:rsidRPr="0037173D" w:rsidRDefault="00755F08" w:rsidP="00A81B96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538" w:type="dxa"/>
          </w:tcPr>
          <w:p w14:paraId="332AF97E" w14:textId="5BDC103F" w:rsidR="00A81B96" w:rsidRPr="0037173D" w:rsidRDefault="00755F08" w:rsidP="00A81B96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539" w:type="dxa"/>
          </w:tcPr>
          <w:p w14:paraId="12B220BB" w14:textId="4A1DD480" w:rsidR="00A81B96" w:rsidRPr="0037173D" w:rsidRDefault="00755F08" w:rsidP="00A81B96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538" w:type="dxa"/>
          </w:tcPr>
          <w:p w14:paraId="569E641F" w14:textId="1860C85A" w:rsidR="00A81B96" w:rsidRPr="0037173D" w:rsidRDefault="00755F08" w:rsidP="00A81B96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538" w:type="dxa"/>
          </w:tcPr>
          <w:p w14:paraId="1573F053" w14:textId="2B86CC53" w:rsidR="00A81B96" w:rsidRPr="0037173D" w:rsidRDefault="005A6BA7" w:rsidP="00A81B96">
            <w:pPr>
              <w:rPr>
                <w:lang w:val="en-GB"/>
              </w:rPr>
            </w:pPr>
            <w:r>
              <w:rPr>
                <w:lang w:val="en-GB"/>
              </w:rPr>
              <w:t>-1</w:t>
            </w:r>
          </w:p>
        </w:tc>
        <w:tc>
          <w:tcPr>
            <w:tcW w:w="539" w:type="dxa"/>
          </w:tcPr>
          <w:p w14:paraId="1BD76BAF" w14:textId="18268468" w:rsidR="00A81B96" w:rsidRPr="0037173D" w:rsidRDefault="005A6BA7" w:rsidP="00A81B96">
            <w:pPr>
              <w:rPr>
                <w:lang w:val="en-GB"/>
              </w:rPr>
            </w:pPr>
            <w:r>
              <w:rPr>
                <w:lang w:val="en-GB"/>
              </w:rPr>
              <w:t>-1</w:t>
            </w:r>
          </w:p>
        </w:tc>
        <w:tc>
          <w:tcPr>
            <w:tcW w:w="538" w:type="dxa"/>
          </w:tcPr>
          <w:p w14:paraId="324ACFA6" w14:textId="68FD6581" w:rsidR="00A81B96" w:rsidRPr="0037173D" w:rsidRDefault="00755F08" w:rsidP="00A81B96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538" w:type="dxa"/>
          </w:tcPr>
          <w:p w14:paraId="7B0CDA2F" w14:textId="1CF4EE40" w:rsidR="00A81B96" w:rsidRPr="0037173D" w:rsidRDefault="00755F08" w:rsidP="00A81B96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539" w:type="dxa"/>
          </w:tcPr>
          <w:p w14:paraId="371B36D5" w14:textId="0BB93E10" w:rsidR="00A81B96" w:rsidRPr="0037173D" w:rsidRDefault="005A6BA7" w:rsidP="00A81B96">
            <w:pPr>
              <w:rPr>
                <w:lang w:val="en-GB"/>
              </w:rPr>
            </w:pPr>
            <w:r>
              <w:rPr>
                <w:lang w:val="en-GB"/>
              </w:rPr>
              <w:t>-1</w:t>
            </w:r>
          </w:p>
        </w:tc>
        <w:tc>
          <w:tcPr>
            <w:tcW w:w="538" w:type="dxa"/>
          </w:tcPr>
          <w:p w14:paraId="2A1369AA" w14:textId="3CE4495F" w:rsidR="00A81B96" w:rsidRPr="0037173D" w:rsidRDefault="00755F08" w:rsidP="00A81B96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538" w:type="dxa"/>
          </w:tcPr>
          <w:p w14:paraId="45C961E5" w14:textId="6608F0FC" w:rsidR="00A81B96" w:rsidRPr="0037173D" w:rsidRDefault="005A6BA7" w:rsidP="00A81B96">
            <w:pPr>
              <w:rPr>
                <w:lang w:val="en-GB"/>
              </w:rPr>
            </w:pPr>
            <w:r>
              <w:rPr>
                <w:lang w:val="en-GB"/>
              </w:rPr>
              <w:t>-1</w:t>
            </w:r>
          </w:p>
        </w:tc>
        <w:tc>
          <w:tcPr>
            <w:tcW w:w="539" w:type="dxa"/>
          </w:tcPr>
          <w:p w14:paraId="59BD5E70" w14:textId="3A1C7255" w:rsidR="00A81B96" w:rsidRPr="0037173D" w:rsidRDefault="00755F08" w:rsidP="00A81B96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</w:tbl>
    <w:p w14:paraId="4C0EB760" w14:textId="77777777" w:rsidR="008079BC" w:rsidRDefault="008079BC" w:rsidP="00A81B96">
      <w:pPr>
        <w:ind w:left="1880"/>
        <w:rPr>
          <w:lang w:val="en-GB"/>
        </w:rPr>
      </w:pPr>
    </w:p>
    <w:p w14:paraId="00E646D8" w14:textId="1E8D8AC2" w:rsidR="00EC1693" w:rsidRPr="00EC1693" w:rsidRDefault="008079BC" w:rsidP="00DA2763">
      <w:pPr>
        <w:rPr>
          <w:lang w:val="en-GB"/>
        </w:rPr>
      </w:pPr>
      <w:r>
        <w:rPr>
          <w:lang w:val="en-GB"/>
        </w:rPr>
        <w:tab/>
      </w:r>
      <w:r w:rsidR="00EC1693" w:rsidRPr="00EC1693">
        <w:rPr>
          <w:lang w:val="en-GB"/>
        </w:rPr>
        <w:t xml:space="preserve"> </w:t>
      </w:r>
    </w:p>
    <w:p w14:paraId="58FDBA43" w14:textId="77777777" w:rsidR="008A0838" w:rsidRDefault="008A0838" w:rsidP="00091252">
      <w:pPr>
        <w:rPr>
          <w:lang w:val="en-GB"/>
        </w:rPr>
      </w:pPr>
    </w:p>
    <w:p w14:paraId="3101505B" w14:textId="7B1BF884" w:rsidR="000228FC" w:rsidRDefault="000228FC">
      <w:pPr>
        <w:rPr>
          <w:lang w:val="en-GB"/>
        </w:rPr>
      </w:pPr>
      <w:r>
        <w:rPr>
          <w:lang w:val="en-GB"/>
        </w:rPr>
        <w:br w:type="page"/>
      </w:r>
    </w:p>
    <w:p w14:paraId="7B19E625" w14:textId="77777777" w:rsidR="00EC1693" w:rsidRDefault="00EC1693" w:rsidP="00091252">
      <w:pPr>
        <w:rPr>
          <w:lang w:val="en-GB"/>
        </w:rPr>
      </w:pPr>
    </w:p>
    <w:p w14:paraId="198AE7AB" w14:textId="77777777" w:rsidR="00EC1693" w:rsidRDefault="00EC1693" w:rsidP="00091252">
      <w:pPr>
        <w:rPr>
          <w:lang w:val="en-GB"/>
        </w:rPr>
      </w:pPr>
    </w:p>
    <w:p w14:paraId="44F9BB4A" w14:textId="046887C7" w:rsidR="00A81B96" w:rsidRDefault="00A81B96" w:rsidP="00091252">
      <w:pPr>
        <w:rPr>
          <w:lang w:val="en-GB"/>
        </w:rPr>
      </w:pPr>
      <w:r>
        <w:rPr>
          <w:lang w:val="en-GB"/>
        </w:rPr>
        <w:t>3.</w:t>
      </w:r>
      <w:r w:rsidR="00EA2376">
        <w:rPr>
          <w:lang w:val="en-GB"/>
        </w:rPr>
        <w:t>10</w:t>
      </w:r>
      <w:r>
        <w:rPr>
          <w:lang w:val="en-GB"/>
        </w:rPr>
        <w:t>.4 Direct Sequence Spreading</w:t>
      </w:r>
    </w:p>
    <w:p w14:paraId="3B88359C" w14:textId="32CFD951" w:rsidR="00091252" w:rsidRPr="0037173D" w:rsidRDefault="00A81B96" w:rsidP="00091252">
      <w:pPr>
        <w:rPr>
          <w:lang w:val="en-GB"/>
        </w:rPr>
      </w:pPr>
      <w:r>
        <w:rPr>
          <w:lang w:val="en-GB"/>
        </w:rPr>
        <w:tab/>
        <w:t xml:space="preserve">The BPSK symbols are spread </w:t>
      </w:r>
      <w:r w:rsidR="00762782" w:rsidRPr="0037173D">
        <w:rPr>
          <w:lang w:val="en-GB"/>
        </w:rPr>
        <w:t xml:space="preserve">using a </w:t>
      </w:r>
      <w:r>
        <w:rPr>
          <w:lang w:val="en-GB"/>
        </w:rPr>
        <w:t>8</w:t>
      </w:r>
      <w:r w:rsidR="00762782" w:rsidRPr="0037173D">
        <w:rPr>
          <w:lang w:val="en-GB"/>
        </w:rPr>
        <w:t xml:space="preserve"> bit sequence to a chiprate of </w:t>
      </w:r>
      <w:r w:rsidR="00806323" w:rsidRPr="0037173D">
        <w:rPr>
          <w:lang w:val="en-GB"/>
        </w:rPr>
        <w:t>21</w:t>
      </w:r>
      <w:r w:rsidR="00762782" w:rsidRPr="0037173D">
        <w:rPr>
          <w:lang w:val="en-GB"/>
        </w:rPr>
        <w:t xml:space="preserve"> k</w:t>
      </w:r>
      <w:r>
        <w:rPr>
          <w:lang w:val="en-GB"/>
        </w:rPr>
        <w:t>c</w:t>
      </w:r>
      <w:r w:rsidR="00762782" w:rsidRPr="0037173D">
        <w:rPr>
          <w:lang w:val="en-GB"/>
        </w:rPr>
        <w:t>ps</w:t>
      </w:r>
      <w:r>
        <w:rPr>
          <w:lang w:val="en-GB"/>
        </w:rPr>
        <w:t xml:space="preserve"> to fit </w:t>
      </w:r>
      <w:r>
        <w:rPr>
          <w:lang w:val="en-GB"/>
        </w:rPr>
        <w:tab/>
        <w:t xml:space="preserve">in a 50 kHz channel. </w:t>
      </w:r>
      <w:r w:rsidR="00A43056">
        <w:rPr>
          <w:lang w:val="en-GB"/>
        </w:rPr>
        <w:t>S</w:t>
      </w:r>
      <w:r w:rsidR="00806323" w:rsidRPr="0037173D">
        <w:rPr>
          <w:lang w:val="en-GB"/>
        </w:rPr>
        <w:t xml:space="preserve">preading sequence </w:t>
      </w:r>
      <w:r w:rsidR="00A43056">
        <w:rPr>
          <w:lang w:val="en-GB"/>
        </w:rPr>
        <w:t>SS0 from Table 9 is used.</w:t>
      </w:r>
      <w:r w:rsidR="00762782" w:rsidRPr="0037173D">
        <w:rPr>
          <w:lang w:val="en-GB"/>
        </w:rPr>
        <w:t xml:space="preserve"> </w:t>
      </w:r>
    </w:p>
    <w:p w14:paraId="737D8819" w14:textId="77777777" w:rsidR="00091252" w:rsidRPr="0037173D" w:rsidRDefault="00091252" w:rsidP="00D94676">
      <w:pPr>
        <w:ind w:left="1880"/>
        <w:jc w:val="center"/>
        <w:rPr>
          <w:lang w:val="en-GB"/>
        </w:rPr>
      </w:pPr>
    </w:p>
    <w:p w14:paraId="01943D3D" w14:textId="7230A535" w:rsidR="00762782" w:rsidRPr="0037173D" w:rsidRDefault="00762782" w:rsidP="00762782">
      <w:pPr>
        <w:ind w:left="1880"/>
        <w:rPr>
          <w:b/>
          <w:lang w:val="en-GB"/>
        </w:rPr>
      </w:pPr>
      <w:commentRangeStart w:id="105"/>
      <w:r w:rsidRPr="0037173D">
        <w:rPr>
          <w:b/>
          <w:lang w:val="en-GB"/>
        </w:rPr>
        <w:t xml:space="preserve">Table </w:t>
      </w:r>
      <w:r w:rsidR="00A81B96">
        <w:rPr>
          <w:b/>
          <w:lang w:val="en-GB"/>
        </w:rPr>
        <w:t>9</w:t>
      </w:r>
      <w:r w:rsidRPr="0037173D">
        <w:rPr>
          <w:b/>
          <w:lang w:val="en-GB"/>
        </w:rPr>
        <w:t>. Spreading sequence</w:t>
      </w:r>
      <w:r w:rsidR="00745CB9">
        <w:rPr>
          <w:b/>
          <w:lang w:val="en-GB"/>
        </w:rPr>
        <w:t>s TBC</w:t>
      </w:r>
      <w:commentRangeEnd w:id="105"/>
      <w:r w:rsidR="001572A7">
        <w:rPr>
          <w:rStyle w:val="CommentReference"/>
        </w:rPr>
        <w:commentReference w:id="105"/>
      </w:r>
    </w:p>
    <w:tbl>
      <w:tblPr>
        <w:tblStyle w:val="TableGrid"/>
        <w:tblW w:w="0" w:type="auto"/>
        <w:tblInd w:w="1880" w:type="dxa"/>
        <w:tblLook w:val="04A0" w:firstRow="1" w:lastRow="0" w:firstColumn="1" w:lastColumn="0" w:noHBand="0" w:noVBand="1"/>
      </w:tblPr>
      <w:tblGrid>
        <w:gridCol w:w="1190"/>
        <w:gridCol w:w="776"/>
        <w:gridCol w:w="777"/>
        <w:gridCol w:w="776"/>
        <w:gridCol w:w="777"/>
        <w:gridCol w:w="776"/>
        <w:gridCol w:w="777"/>
        <w:gridCol w:w="776"/>
        <w:gridCol w:w="777"/>
      </w:tblGrid>
      <w:tr w:rsidR="005A6BA7" w:rsidRPr="0037173D" w14:paraId="21F0EA94" w14:textId="77777777" w:rsidTr="005A6BA7">
        <w:tc>
          <w:tcPr>
            <w:tcW w:w="1190" w:type="dxa"/>
            <w:vMerge w:val="restart"/>
          </w:tcPr>
          <w:p w14:paraId="322A1342" w14:textId="1EB1F7D3" w:rsidR="005A6BA7" w:rsidRDefault="005A6BA7" w:rsidP="005A6BA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Sequence name</w:t>
            </w:r>
          </w:p>
        </w:tc>
        <w:tc>
          <w:tcPr>
            <w:tcW w:w="6212" w:type="dxa"/>
            <w:gridSpan w:val="8"/>
          </w:tcPr>
          <w:p w14:paraId="00824DD7" w14:textId="218BF62A" w:rsidR="005A6BA7" w:rsidRPr="0037173D" w:rsidRDefault="005A6BA7" w:rsidP="00A4305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Chip number</w:t>
            </w:r>
          </w:p>
        </w:tc>
      </w:tr>
      <w:tr w:rsidR="005A6BA7" w:rsidRPr="0037173D" w14:paraId="793FCB3D" w14:textId="77777777" w:rsidTr="005A6BA7">
        <w:trPr>
          <w:trHeight w:val="281"/>
        </w:trPr>
        <w:tc>
          <w:tcPr>
            <w:tcW w:w="1190" w:type="dxa"/>
            <w:vMerge/>
          </w:tcPr>
          <w:p w14:paraId="70EBEA59" w14:textId="77777777" w:rsidR="005A6BA7" w:rsidRPr="0037173D" w:rsidRDefault="005A6BA7" w:rsidP="00762782">
            <w:pPr>
              <w:rPr>
                <w:lang w:val="en-GB"/>
              </w:rPr>
            </w:pPr>
          </w:p>
        </w:tc>
        <w:tc>
          <w:tcPr>
            <w:tcW w:w="776" w:type="dxa"/>
          </w:tcPr>
          <w:p w14:paraId="2EFE06A2" w14:textId="133199F4" w:rsidR="005A6BA7" w:rsidRPr="0037173D" w:rsidRDefault="005A6BA7" w:rsidP="00762782">
            <w:pPr>
              <w:rPr>
                <w:lang w:val="en-GB"/>
              </w:rPr>
            </w:pPr>
            <w:r w:rsidRPr="0037173D">
              <w:rPr>
                <w:lang w:val="en-GB"/>
              </w:rPr>
              <w:t>0</w:t>
            </w:r>
          </w:p>
        </w:tc>
        <w:tc>
          <w:tcPr>
            <w:tcW w:w="777" w:type="dxa"/>
          </w:tcPr>
          <w:p w14:paraId="6251348A" w14:textId="3D4DE884" w:rsidR="005A6BA7" w:rsidRPr="0037173D" w:rsidRDefault="005A6BA7" w:rsidP="00762782">
            <w:pPr>
              <w:rPr>
                <w:lang w:val="en-GB"/>
              </w:rPr>
            </w:pPr>
            <w:r w:rsidRPr="0037173D">
              <w:rPr>
                <w:lang w:val="en-GB"/>
              </w:rPr>
              <w:t>1</w:t>
            </w:r>
          </w:p>
        </w:tc>
        <w:tc>
          <w:tcPr>
            <w:tcW w:w="776" w:type="dxa"/>
          </w:tcPr>
          <w:p w14:paraId="6059869B" w14:textId="70DDDA0E" w:rsidR="005A6BA7" w:rsidRPr="0037173D" w:rsidRDefault="005A6BA7" w:rsidP="00762782">
            <w:pPr>
              <w:rPr>
                <w:lang w:val="en-GB"/>
              </w:rPr>
            </w:pPr>
            <w:r w:rsidRPr="0037173D">
              <w:rPr>
                <w:lang w:val="en-GB"/>
              </w:rPr>
              <w:t>2</w:t>
            </w:r>
          </w:p>
        </w:tc>
        <w:tc>
          <w:tcPr>
            <w:tcW w:w="777" w:type="dxa"/>
          </w:tcPr>
          <w:p w14:paraId="658DE330" w14:textId="0A033D94" w:rsidR="005A6BA7" w:rsidRPr="0037173D" w:rsidRDefault="005A6BA7" w:rsidP="00762782">
            <w:pPr>
              <w:rPr>
                <w:lang w:val="en-GB"/>
              </w:rPr>
            </w:pPr>
            <w:r w:rsidRPr="0037173D">
              <w:rPr>
                <w:lang w:val="en-GB"/>
              </w:rPr>
              <w:t>3</w:t>
            </w:r>
          </w:p>
        </w:tc>
        <w:tc>
          <w:tcPr>
            <w:tcW w:w="776" w:type="dxa"/>
          </w:tcPr>
          <w:p w14:paraId="0F51A472" w14:textId="395E1F39" w:rsidR="005A6BA7" w:rsidRPr="0037173D" w:rsidRDefault="005A6BA7" w:rsidP="00762782">
            <w:pPr>
              <w:rPr>
                <w:lang w:val="en-GB"/>
              </w:rPr>
            </w:pPr>
            <w:r w:rsidRPr="0037173D">
              <w:rPr>
                <w:lang w:val="en-GB"/>
              </w:rPr>
              <w:t>4</w:t>
            </w:r>
          </w:p>
        </w:tc>
        <w:tc>
          <w:tcPr>
            <w:tcW w:w="777" w:type="dxa"/>
          </w:tcPr>
          <w:p w14:paraId="4A1E747E" w14:textId="6AE099FB" w:rsidR="005A6BA7" w:rsidRPr="0037173D" w:rsidRDefault="005A6BA7" w:rsidP="00762782">
            <w:pPr>
              <w:rPr>
                <w:lang w:val="en-GB"/>
              </w:rPr>
            </w:pPr>
            <w:r w:rsidRPr="0037173D">
              <w:rPr>
                <w:lang w:val="en-GB"/>
              </w:rPr>
              <w:t>5</w:t>
            </w:r>
          </w:p>
        </w:tc>
        <w:tc>
          <w:tcPr>
            <w:tcW w:w="776" w:type="dxa"/>
          </w:tcPr>
          <w:p w14:paraId="38175F37" w14:textId="45802EF0" w:rsidR="005A6BA7" w:rsidRPr="0037173D" w:rsidRDefault="005A6BA7" w:rsidP="00762782">
            <w:pPr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777" w:type="dxa"/>
          </w:tcPr>
          <w:p w14:paraId="479E823A" w14:textId="619597A9" w:rsidR="005A6BA7" w:rsidRPr="0037173D" w:rsidRDefault="005A6BA7" w:rsidP="00762782">
            <w:pPr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</w:tr>
      <w:tr w:rsidR="005A6BA7" w:rsidRPr="0037173D" w14:paraId="113EE538" w14:textId="77777777" w:rsidTr="005A6BA7">
        <w:trPr>
          <w:trHeight w:val="282"/>
        </w:trPr>
        <w:tc>
          <w:tcPr>
            <w:tcW w:w="1190" w:type="dxa"/>
          </w:tcPr>
          <w:p w14:paraId="44F24E48" w14:textId="0FED4313" w:rsidR="005A6BA7" w:rsidRPr="0037173D" w:rsidRDefault="005A6BA7" w:rsidP="005A6BA7">
            <w:pPr>
              <w:rPr>
                <w:lang w:val="en-GB"/>
              </w:rPr>
            </w:pPr>
            <w:r>
              <w:rPr>
                <w:lang w:val="en-GB"/>
              </w:rPr>
              <w:t>SS0</w:t>
            </w:r>
          </w:p>
        </w:tc>
        <w:tc>
          <w:tcPr>
            <w:tcW w:w="776" w:type="dxa"/>
          </w:tcPr>
          <w:p w14:paraId="1F64CEC2" w14:textId="25143CE9" w:rsidR="005A6BA7" w:rsidRPr="0037173D" w:rsidRDefault="005A6BA7" w:rsidP="00762782">
            <w:pPr>
              <w:rPr>
                <w:lang w:val="en-GB"/>
              </w:rPr>
            </w:pPr>
            <w:r>
              <w:rPr>
                <w:lang w:val="en-GB"/>
              </w:rPr>
              <w:t>-1</w:t>
            </w:r>
          </w:p>
        </w:tc>
        <w:tc>
          <w:tcPr>
            <w:tcW w:w="777" w:type="dxa"/>
          </w:tcPr>
          <w:p w14:paraId="795CBC05" w14:textId="1471791C" w:rsidR="005A6BA7" w:rsidRPr="0037173D" w:rsidRDefault="005A6BA7" w:rsidP="00762782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  <w:r w:rsidRPr="0037173D">
              <w:rPr>
                <w:lang w:val="en-GB"/>
              </w:rPr>
              <w:t>1</w:t>
            </w:r>
          </w:p>
        </w:tc>
        <w:tc>
          <w:tcPr>
            <w:tcW w:w="776" w:type="dxa"/>
          </w:tcPr>
          <w:p w14:paraId="75A5F9F5" w14:textId="603FED74" w:rsidR="005A6BA7" w:rsidRPr="0037173D" w:rsidRDefault="005A6BA7" w:rsidP="00762782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  <w:r w:rsidRPr="0037173D">
              <w:rPr>
                <w:lang w:val="en-GB"/>
              </w:rPr>
              <w:t>1</w:t>
            </w:r>
          </w:p>
        </w:tc>
        <w:tc>
          <w:tcPr>
            <w:tcW w:w="777" w:type="dxa"/>
          </w:tcPr>
          <w:p w14:paraId="7B732CCD" w14:textId="6E4B0B4C" w:rsidR="005A6BA7" w:rsidRPr="0037173D" w:rsidRDefault="005A6BA7" w:rsidP="00762782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776" w:type="dxa"/>
          </w:tcPr>
          <w:p w14:paraId="0C8ABDF8" w14:textId="77777777" w:rsidR="005A6BA7" w:rsidRPr="0037173D" w:rsidRDefault="005A6BA7" w:rsidP="00762782">
            <w:pPr>
              <w:rPr>
                <w:lang w:val="en-GB"/>
              </w:rPr>
            </w:pPr>
            <w:r w:rsidRPr="0037173D">
              <w:rPr>
                <w:lang w:val="en-GB"/>
              </w:rPr>
              <w:t>1</w:t>
            </w:r>
          </w:p>
        </w:tc>
        <w:tc>
          <w:tcPr>
            <w:tcW w:w="777" w:type="dxa"/>
          </w:tcPr>
          <w:p w14:paraId="41A6928F" w14:textId="0F856385" w:rsidR="005A6BA7" w:rsidRPr="0037173D" w:rsidRDefault="005A6BA7" w:rsidP="00762782">
            <w:pPr>
              <w:rPr>
                <w:lang w:val="en-GB"/>
              </w:rPr>
            </w:pPr>
            <w:r>
              <w:rPr>
                <w:lang w:val="en-GB"/>
              </w:rPr>
              <w:t>-1</w:t>
            </w:r>
          </w:p>
        </w:tc>
        <w:tc>
          <w:tcPr>
            <w:tcW w:w="776" w:type="dxa"/>
          </w:tcPr>
          <w:p w14:paraId="3E54EC21" w14:textId="163EBEBE" w:rsidR="005A6BA7" w:rsidRPr="0037173D" w:rsidRDefault="005A6BA7" w:rsidP="00762782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777" w:type="dxa"/>
          </w:tcPr>
          <w:p w14:paraId="62DBDC9A" w14:textId="00284CBA" w:rsidR="005A6BA7" w:rsidRPr="0037173D" w:rsidRDefault="005A6BA7" w:rsidP="00762782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5A6BA7" w:rsidRPr="0037173D" w14:paraId="00712E52" w14:textId="77777777" w:rsidTr="005A6BA7">
        <w:trPr>
          <w:trHeight w:val="282"/>
        </w:trPr>
        <w:tc>
          <w:tcPr>
            <w:tcW w:w="1190" w:type="dxa"/>
          </w:tcPr>
          <w:p w14:paraId="253DD904" w14:textId="66CB5799" w:rsidR="005A6BA7" w:rsidRPr="0037173D" w:rsidRDefault="005A6BA7" w:rsidP="005A6BA7">
            <w:pPr>
              <w:rPr>
                <w:lang w:val="en-GB"/>
              </w:rPr>
            </w:pPr>
            <w:r>
              <w:rPr>
                <w:lang w:val="en-GB"/>
              </w:rPr>
              <w:t>SS1</w:t>
            </w:r>
          </w:p>
        </w:tc>
        <w:tc>
          <w:tcPr>
            <w:tcW w:w="776" w:type="dxa"/>
          </w:tcPr>
          <w:p w14:paraId="50BB363C" w14:textId="31160ABF" w:rsidR="005A6BA7" w:rsidRPr="0037173D" w:rsidRDefault="00A43056" w:rsidP="00762782">
            <w:pPr>
              <w:rPr>
                <w:lang w:val="en-GB"/>
              </w:rPr>
            </w:pPr>
            <w:r>
              <w:rPr>
                <w:lang w:val="en-GB"/>
              </w:rPr>
              <w:t>-1</w:t>
            </w:r>
          </w:p>
        </w:tc>
        <w:tc>
          <w:tcPr>
            <w:tcW w:w="777" w:type="dxa"/>
          </w:tcPr>
          <w:p w14:paraId="391C7616" w14:textId="35A71D53" w:rsidR="005A6BA7" w:rsidRPr="0037173D" w:rsidRDefault="00A43056" w:rsidP="00762782">
            <w:pPr>
              <w:rPr>
                <w:lang w:val="en-GB"/>
              </w:rPr>
            </w:pPr>
            <w:r>
              <w:rPr>
                <w:lang w:val="en-GB"/>
              </w:rPr>
              <w:t>-1</w:t>
            </w:r>
          </w:p>
        </w:tc>
        <w:tc>
          <w:tcPr>
            <w:tcW w:w="776" w:type="dxa"/>
          </w:tcPr>
          <w:p w14:paraId="13EAFF1D" w14:textId="671CCE1E" w:rsidR="005A6BA7" w:rsidRPr="0037173D" w:rsidRDefault="00A43056" w:rsidP="00762782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777" w:type="dxa"/>
          </w:tcPr>
          <w:p w14:paraId="3949BC33" w14:textId="571C545A" w:rsidR="005A6BA7" w:rsidRPr="0037173D" w:rsidRDefault="00A43056" w:rsidP="00762782">
            <w:pPr>
              <w:rPr>
                <w:lang w:val="en-GB"/>
              </w:rPr>
            </w:pPr>
            <w:r>
              <w:rPr>
                <w:lang w:val="en-GB"/>
              </w:rPr>
              <w:t>-1</w:t>
            </w:r>
          </w:p>
        </w:tc>
        <w:tc>
          <w:tcPr>
            <w:tcW w:w="776" w:type="dxa"/>
          </w:tcPr>
          <w:p w14:paraId="5CC5C100" w14:textId="74DCD968" w:rsidR="005A6BA7" w:rsidRPr="0037173D" w:rsidRDefault="00A43056" w:rsidP="00762782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777" w:type="dxa"/>
          </w:tcPr>
          <w:p w14:paraId="2989F9FD" w14:textId="578D6D61" w:rsidR="005A6BA7" w:rsidRPr="0037173D" w:rsidRDefault="00A43056" w:rsidP="00762782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776" w:type="dxa"/>
          </w:tcPr>
          <w:p w14:paraId="2D482259" w14:textId="67AA1327" w:rsidR="005A6BA7" w:rsidRPr="0037173D" w:rsidRDefault="00A43056" w:rsidP="00762782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777" w:type="dxa"/>
          </w:tcPr>
          <w:p w14:paraId="435A7617" w14:textId="02ADB51C" w:rsidR="005A6BA7" w:rsidRPr="0037173D" w:rsidRDefault="00A43056" w:rsidP="00762782">
            <w:pPr>
              <w:rPr>
                <w:lang w:val="en-GB"/>
              </w:rPr>
            </w:pPr>
            <w:r>
              <w:rPr>
                <w:lang w:val="en-GB"/>
              </w:rPr>
              <w:t>-1</w:t>
            </w:r>
          </w:p>
        </w:tc>
      </w:tr>
      <w:tr w:rsidR="005A6BA7" w:rsidRPr="0037173D" w14:paraId="2A1FECF3" w14:textId="77777777" w:rsidTr="005A6BA7">
        <w:trPr>
          <w:trHeight w:val="282"/>
        </w:trPr>
        <w:tc>
          <w:tcPr>
            <w:tcW w:w="1190" w:type="dxa"/>
          </w:tcPr>
          <w:p w14:paraId="5F0E43EE" w14:textId="2FE28BE6" w:rsidR="005A6BA7" w:rsidRPr="0037173D" w:rsidRDefault="005A6BA7" w:rsidP="005A6BA7">
            <w:pPr>
              <w:rPr>
                <w:lang w:val="en-GB"/>
              </w:rPr>
            </w:pPr>
            <w:r>
              <w:rPr>
                <w:lang w:val="en-GB"/>
              </w:rPr>
              <w:t>SS2</w:t>
            </w:r>
          </w:p>
        </w:tc>
        <w:tc>
          <w:tcPr>
            <w:tcW w:w="776" w:type="dxa"/>
          </w:tcPr>
          <w:p w14:paraId="4150E830" w14:textId="32EBFB01" w:rsidR="005A6BA7" w:rsidRPr="0037173D" w:rsidRDefault="00A43056" w:rsidP="00762782">
            <w:pPr>
              <w:rPr>
                <w:lang w:val="en-GB"/>
              </w:rPr>
            </w:pPr>
            <w:r>
              <w:rPr>
                <w:lang w:val="en-GB"/>
              </w:rPr>
              <w:t>-1</w:t>
            </w:r>
          </w:p>
        </w:tc>
        <w:tc>
          <w:tcPr>
            <w:tcW w:w="777" w:type="dxa"/>
          </w:tcPr>
          <w:p w14:paraId="57E85466" w14:textId="22091235" w:rsidR="005A6BA7" w:rsidRPr="0037173D" w:rsidRDefault="00A43056" w:rsidP="00762782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776" w:type="dxa"/>
          </w:tcPr>
          <w:p w14:paraId="06FABA87" w14:textId="510C419C" w:rsidR="005A6BA7" w:rsidRPr="0037173D" w:rsidRDefault="00A43056" w:rsidP="00762782">
            <w:pPr>
              <w:rPr>
                <w:lang w:val="en-GB"/>
              </w:rPr>
            </w:pPr>
            <w:r>
              <w:rPr>
                <w:lang w:val="en-GB"/>
              </w:rPr>
              <w:t>-1</w:t>
            </w:r>
          </w:p>
        </w:tc>
        <w:tc>
          <w:tcPr>
            <w:tcW w:w="777" w:type="dxa"/>
          </w:tcPr>
          <w:p w14:paraId="5BD28EFA" w14:textId="5E3DED04" w:rsidR="005A6BA7" w:rsidRPr="0037173D" w:rsidRDefault="00A43056" w:rsidP="00762782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776" w:type="dxa"/>
          </w:tcPr>
          <w:p w14:paraId="37C40707" w14:textId="08BA8926" w:rsidR="005A6BA7" w:rsidRPr="0037173D" w:rsidRDefault="00A43056" w:rsidP="00762782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777" w:type="dxa"/>
          </w:tcPr>
          <w:p w14:paraId="764E7B32" w14:textId="772C3059" w:rsidR="005A6BA7" w:rsidRPr="0037173D" w:rsidRDefault="00A43056" w:rsidP="00762782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776" w:type="dxa"/>
          </w:tcPr>
          <w:p w14:paraId="3BD91D55" w14:textId="7547B35A" w:rsidR="005A6BA7" w:rsidRPr="0037173D" w:rsidRDefault="00A43056" w:rsidP="00762782">
            <w:pPr>
              <w:rPr>
                <w:lang w:val="en-GB"/>
              </w:rPr>
            </w:pPr>
            <w:r>
              <w:rPr>
                <w:lang w:val="en-GB"/>
              </w:rPr>
              <w:t>-1</w:t>
            </w:r>
          </w:p>
        </w:tc>
        <w:tc>
          <w:tcPr>
            <w:tcW w:w="777" w:type="dxa"/>
          </w:tcPr>
          <w:p w14:paraId="13471C93" w14:textId="5AB8689F" w:rsidR="005A6BA7" w:rsidRPr="0037173D" w:rsidRDefault="00A43056" w:rsidP="00762782">
            <w:pPr>
              <w:rPr>
                <w:lang w:val="en-GB"/>
              </w:rPr>
            </w:pPr>
            <w:r>
              <w:rPr>
                <w:lang w:val="en-GB"/>
              </w:rPr>
              <w:t>-1</w:t>
            </w:r>
          </w:p>
        </w:tc>
      </w:tr>
      <w:tr w:rsidR="005A6BA7" w:rsidRPr="0037173D" w14:paraId="2819B195" w14:textId="77777777" w:rsidTr="005A6BA7">
        <w:trPr>
          <w:trHeight w:val="282"/>
        </w:trPr>
        <w:tc>
          <w:tcPr>
            <w:tcW w:w="1190" w:type="dxa"/>
          </w:tcPr>
          <w:p w14:paraId="4D3BF936" w14:textId="21EC7DD9" w:rsidR="005A6BA7" w:rsidRPr="0037173D" w:rsidRDefault="005A6BA7" w:rsidP="005A6BA7">
            <w:pPr>
              <w:rPr>
                <w:lang w:val="en-GB"/>
              </w:rPr>
            </w:pPr>
            <w:r>
              <w:rPr>
                <w:lang w:val="en-GB"/>
              </w:rPr>
              <w:t>SS3</w:t>
            </w:r>
          </w:p>
        </w:tc>
        <w:tc>
          <w:tcPr>
            <w:tcW w:w="776" w:type="dxa"/>
          </w:tcPr>
          <w:p w14:paraId="10D4675C" w14:textId="5925824A" w:rsidR="005A6BA7" w:rsidRPr="0037173D" w:rsidRDefault="00A43056" w:rsidP="00762782">
            <w:pPr>
              <w:rPr>
                <w:lang w:val="en-GB"/>
              </w:rPr>
            </w:pPr>
            <w:r>
              <w:rPr>
                <w:lang w:val="en-GB"/>
              </w:rPr>
              <w:t>-1</w:t>
            </w:r>
          </w:p>
        </w:tc>
        <w:tc>
          <w:tcPr>
            <w:tcW w:w="777" w:type="dxa"/>
          </w:tcPr>
          <w:p w14:paraId="3F8DE6A0" w14:textId="0F04348A" w:rsidR="005A6BA7" w:rsidRPr="0037173D" w:rsidRDefault="00A43056" w:rsidP="00762782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776" w:type="dxa"/>
          </w:tcPr>
          <w:p w14:paraId="41D5566D" w14:textId="2F605BF0" w:rsidR="005A6BA7" w:rsidRPr="0037173D" w:rsidRDefault="00A43056" w:rsidP="00762782">
            <w:pPr>
              <w:rPr>
                <w:lang w:val="en-GB"/>
              </w:rPr>
            </w:pPr>
            <w:r>
              <w:rPr>
                <w:lang w:val="en-GB"/>
              </w:rPr>
              <w:t>-1</w:t>
            </w:r>
          </w:p>
        </w:tc>
        <w:tc>
          <w:tcPr>
            <w:tcW w:w="777" w:type="dxa"/>
          </w:tcPr>
          <w:p w14:paraId="30616652" w14:textId="1EB3DCCF" w:rsidR="005A6BA7" w:rsidRPr="0037173D" w:rsidRDefault="00A43056" w:rsidP="00762782">
            <w:pPr>
              <w:rPr>
                <w:lang w:val="en-GB"/>
              </w:rPr>
            </w:pPr>
            <w:r>
              <w:rPr>
                <w:lang w:val="en-GB"/>
              </w:rPr>
              <w:t>-1</w:t>
            </w:r>
          </w:p>
        </w:tc>
        <w:tc>
          <w:tcPr>
            <w:tcW w:w="776" w:type="dxa"/>
          </w:tcPr>
          <w:p w14:paraId="239F1FA6" w14:textId="752AA3C6" w:rsidR="005A6BA7" w:rsidRPr="0037173D" w:rsidRDefault="00A43056" w:rsidP="00762782">
            <w:pPr>
              <w:rPr>
                <w:lang w:val="en-GB"/>
              </w:rPr>
            </w:pPr>
            <w:r>
              <w:rPr>
                <w:lang w:val="en-GB"/>
              </w:rPr>
              <w:t>-1</w:t>
            </w:r>
          </w:p>
        </w:tc>
        <w:tc>
          <w:tcPr>
            <w:tcW w:w="777" w:type="dxa"/>
          </w:tcPr>
          <w:p w14:paraId="2A8DDE33" w14:textId="7FD9D411" w:rsidR="005A6BA7" w:rsidRPr="0037173D" w:rsidRDefault="00A43056" w:rsidP="00762782">
            <w:pPr>
              <w:rPr>
                <w:lang w:val="en-GB"/>
              </w:rPr>
            </w:pPr>
            <w:r>
              <w:rPr>
                <w:lang w:val="en-GB"/>
              </w:rPr>
              <w:t>-1</w:t>
            </w:r>
          </w:p>
        </w:tc>
        <w:tc>
          <w:tcPr>
            <w:tcW w:w="776" w:type="dxa"/>
          </w:tcPr>
          <w:p w14:paraId="1F921B87" w14:textId="62A99B2A" w:rsidR="005A6BA7" w:rsidRPr="0037173D" w:rsidRDefault="00A43056" w:rsidP="00762782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777" w:type="dxa"/>
          </w:tcPr>
          <w:p w14:paraId="4336CB15" w14:textId="1FB2985D" w:rsidR="005A6BA7" w:rsidRPr="0037173D" w:rsidRDefault="00A43056" w:rsidP="00762782">
            <w:pPr>
              <w:rPr>
                <w:lang w:val="en-GB"/>
              </w:rPr>
            </w:pPr>
            <w:r>
              <w:rPr>
                <w:lang w:val="en-GB"/>
              </w:rPr>
              <w:t>-1</w:t>
            </w:r>
          </w:p>
        </w:tc>
      </w:tr>
    </w:tbl>
    <w:p w14:paraId="111C3119" w14:textId="77777777" w:rsidR="00762782" w:rsidRPr="0037173D" w:rsidRDefault="00762782" w:rsidP="00091252">
      <w:pPr>
        <w:ind w:left="1880"/>
        <w:rPr>
          <w:lang w:val="en-GB"/>
        </w:rPr>
      </w:pPr>
    </w:p>
    <w:p w14:paraId="01ACB772" w14:textId="77777777" w:rsidR="00091252" w:rsidRPr="0037173D" w:rsidRDefault="00091252" w:rsidP="00091252">
      <w:pPr>
        <w:ind w:left="1880"/>
        <w:rPr>
          <w:lang w:val="en-GB"/>
        </w:rPr>
      </w:pPr>
    </w:p>
    <w:p w14:paraId="5A063667" w14:textId="69536C51" w:rsidR="00091252" w:rsidRDefault="00886096" w:rsidP="00886096">
      <w:pPr>
        <w:rPr>
          <w:ins w:id="106" w:author="Nader Alagha" w:date="2015-04-22T12:40:00Z"/>
          <w:lang w:val="en-GB"/>
        </w:rPr>
      </w:pPr>
      <w:r w:rsidRPr="0037173D">
        <w:rPr>
          <w:lang w:val="en-GB"/>
        </w:rPr>
        <w:t>3.</w:t>
      </w:r>
      <w:r w:rsidR="00EA2376">
        <w:rPr>
          <w:lang w:val="en-GB"/>
        </w:rPr>
        <w:t>10</w:t>
      </w:r>
      <w:r w:rsidRPr="0037173D">
        <w:rPr>
          <w:lang w:val="en-GB"/>
        </w:rPr>
        <w:t>.</w:t>
      </w:r>
      <w:r w:rsidR="00C4402A">
        <w:rPr>
          <w:lang w:val="en-GB"/>
        </w:rPr>
        <w:t>5</w:t>
      </w:r>
      <w:r w:rsidRPr="0037173D">
        <w:rPr>
          <w:lang w:val="en-GB"/>
        </w:rPr>
        <w:tab/>
      </w:r>
      <w:r w:rsidR="00A43056">
        <w:rPr>
          <w:lang w:val="en-GB"/>
        </w:rPr>
        <w:t>Subframe</w:t>
      </w:r>
      <w:r w:rsidR="00D94676" w:rsidRPr="0037173D">
        <w:rPr>
          <w:lang w:val="en-GB"/>
        </w:rPr>
        <w:t xml:space="preserve"> header</w:t>
      </w:r>
      <w:ins w:id="107" w:author="Nader Alagha" w:date="2015-04-22T12:40:00Z">
        <w:r w:rsidR="001572A7">
          <w:rPr>
            <w:lang w:val="en-GB"/>
          </w:rPr>
          <w:t xml:space="preserve"> (7 bits)</w:t>
        </w:r>
      </w:ins>
    </w:p>
    <w:p w14:paraId="5E973184" w14:textId="1B29AC41" w:rsidR="001572A7" w:rsidRDefault="001572A7" w:rsidP="00886096">
      <w:pPr>
        <w:rPr>
          <w:ins w:id="108" w:author="Nader Alagha" w:date="2015-04-22T12:41:00Z"/>
          <w:lang w:val="en-GB"/>
        </w:rPr>
      </w:pPr>
      <w:ins w:id="109" w:author="Nader Alagha" w:date="2015-04-22T12:40:00Z">
        <w:r>
          <w:rPr>
            <w:lang w:val="en-GB"/>
          </w:rPr>
          <w:t>This could be known a priori (via bulletin board on the downlink).</w:t>
        </w:r>
      </w:ins>
    </w:p>
    <w:p w14:paraId="28C1FB07" w14:textId="34C804F9" w:rsidR="001572A7" w:rsidRPr="0037173D" w:rsidRDefault="001572A7" w:rsidP="00886096">
      <w:pPr>
        <w:rPr>
          <w:lang w:val="en-GB"/>
        </w:rPr>
      </w:pPr>
      <w:ins w:id="110" w:author="Nader Alagha" w:date="2015-04-22T12:41:00Z">
        <w:r>
          <w:rPr>
            <w:lang w:val="en-GB"/>
          </w:rPr>
          <w:t>To look at the right mapping to get a good correlation property for most used sequence.</w:t>
        </w:r>
      </w:ins>
    </w:p>
    <w:p w14:paraId="521741D4" w14:textId="1ECA789A" w:rsidR="006A7479" w:rsidRPr="0037173D" w:rsidRDefault="00886096" w:rsidP="00886096">
      <w:pPr>
        <w:rPr>
          <w:lang w:val="en-GB"/>
        </w:rPr>
      </w:pPr>
      <w:r w:rsidRPr="0037173D">
        <w:rPr>
          <w:lang w:val="en-GB"/>
        </w:rPr>
        <w:tab/>
      </w:r>
      <w:r w:rsidR="00A43056">
        <w:rPr>
          <w:lang w:val="en-GB"/>
        </w:rPr>
        <w:t xml:space="preserve">The header is BPSK modulated and spread the same way as the synchronisation </w:t>
      </w:r>
      <w:r w:rsidR="00A43056">
        <w:rPr>
          <w:lang w:val="en-GB"/>
        </w:rPr>
        <w:tab/>
        <w:t xml:space="preserve">word described above.  </w:t>
      </w:r>
      <w:r w:rsidR="006C7BEE" w:rsidRPr="0037173D">
        <w:rPr>
          <w:lang w:val="en-GB"/>
        </w:rPr>
        <w:t>Th</w:t>
      </w:r>
      <w:r w:rsidR="00A43056">
        <w:rPr>
          <w:lang w:val="en-GB"/>
        </w:rPr>
        <w:t>is</w:t>
      </w:r>
      <w:r w:rsidR="00A47866" w:rsidRPr="0037173D">
        <w:rPr>
          <w:lang w:val="en-GB"/>
        </w:rPr>
        <w:t xml:space="preserve"> header</w:t>
      </w:r>
      <w:r w:rsidR="00091252" w:rsidRPr="0037173D">
        <w:rPr>
          <w:lang w:val="en-GB"/>
        </w:rPr>
        <w:t xml:space="preserve"> defines the </w:t>
      </w:r>
      <w:r w:rsidR="006A7479" w:rsidRPr="0037173D">
        <w:rPr>
          <w:lang w:val="en-GB"/>
        </w:rPr>
        <w:t>following characteristics</w:t>
      </w:r>
      <w:r w:rsidR="006C7BEE" w:rsidRPr="0037173D">
        <w:rPr>
          <w:lang w:val="en-GB"/>
        </w:rPr>
        <w:t xml:space="preserve"> for the </w:t>
      </w:r>
      <w:r w:rsidR="00A43056">
        <w:rPr>
          <w:lang w:val="en-GB"/>
        </w:rPr>
        <w:tab/>
      </w:r>
      <w:r w:rsidR="006C7BEE" w:rsidRPr="0037173D">
        <w:rPr>
          <w:lang w:val="en-GB"/>
        </w:rPr>
        <w:t xml:space="preserve">remainder of </w:t>
      </w:r>
      <w:r w:rsidR="00A43056">
        <w:rPr>
          <w:lang w:val="en-GB"/>
        </w:rPr>
        <w:t>the sub</w:t>
      </w:r>
      <w:r w:rsidR="006C7BEE" w:rsidRPr="0037173D">
        <w:rPr>
          <w:lang w:val="en-GB"/>
        </w:rPr>
        <w:t>frame</w:t>
      </w:r>
      <w:r w:rsidR="006A7479" w:rsidRPr="0037173D">
        <w:rPr>
          <w:lang w:val="en-GB"/>
        </w:rPr>
        <w:t>:</w:t>
      </w:r>
    </w:p>
    <w:p w14:paraId="163C5B28" w14:textId="24CFDB1E" w:rsidR="006A7479" w:rsidRPr="0037173D" w:rsidRDefault="00491EF5" w:rsidP="006A7479">
      <w:pPr>
        <w:pStyle w:val="ListParagraph"/>
        <w:numPr>
          <w:ilvl w:val="0"/>
          <w:numId w:val="10"/>
        </w:numPr>
        <w:rPr>
          <w:lang w:val="en-GB"/>
        </w:rPr>
      </w:pPr>
      <w:r>
        <w:rPr>
          <w:lang w:val="en-GB"/>
        </w:rPr>
        <w:t>Subf</w:t>
      </w:r>
      <w:r w:rsidR="006A7479" w:rsidRPr="0037173D">
        <w:rPr>
          <w:lang w:val="en-GB"/>
        </w:rPr>
        <w:t>rame d</w:t>
      </w:r>
      <w:r w:rsidR="00091252" w:rsidRPr="0037173D">
        <w:rPr>
          <w:lang w:val="en-GB"/>
        </w:rPr>
        <w:t xml:space="preserve">uration </w:t>
      </w:r>
    </w:p>
    <w:p w14:paraId="11A7D095" w14:textId="6DF990DC" w:rsidR="006A7479" w:rsidRPr="0037173D" w:rsidRDefault="006A7479" w:rsidP="006A7479">
      <w:pPr>
        <w:pStyle w:val="ListParagraph"/>
        <w:numPr>
          <w:ilvl w:val="0"/>
          <w:numId w:val="10"/>
        </w:numPr>
        <w:rPr>
          <w:lang w:val="en-GB"/>
        </w:rPr>
      </w:pPr>
      <w:r w:rsidRPr="0037173D">
        <w:rPr>
          <w:lang w:val="en-GB"/>
        </w:rPr>
        <w:t>Number of data chunks</w:t>
      </w:r>
    </w:p>
    <w:p w14:paraId="09B6CF32" w14:textId="08892D9F" w:rsidR="006A7479" w:rsidRPr="0037173D" w:rsidRDefault="006A7479" w:rsidP="006A7479">
      <w:pPr>
        <w:pStyle w:val="ListParagraph"/>
        <w:numPr>
          <w:ilvl w:val="0"/>
          <w:numId w:val="10"/>
        </w:numPr>
        <w:rPr>
          <w:lang w:val="en-GB"/>
        </w:rPr>
      </w:pPr>
      <w:r w:rsidRPr="0037173D">
        <w:rPr>
          <w:lang w:val="en-GB"/>
        </w:rPr>
        <w:t>Symbol rate</w:t>
      </w:r>
    </w:p>
    <w:p w14:paraId="4D3CE2EC" w14:textId="634399D7" w:rsidR="006A7479" w:rsidRPr="0037173D" w:rsidRDefault="006A7479" w:rsidP="006A7479">
      <w:pPr>
        <w:pStyle w:val="ListParagraph"/>
        <w:numPr>
          <w:ilvl w:val="0"/>
          <w:numId w:val="10"/>
        </w:numPr>
        <w:rPr>
          <w:lang w:val="en-GB"/>
        </w:rPr>
      </w:pPr>
      <w:r w:rsidRPr="0037173D">
        <w:rPr>
          <w:lang w:val="en-GB"/>
        </w:rPr>
        <w:t>M</w:t>
      </w:r>
      <w:r w:rsidR="00091252" w:rsidRPr="0037173D">
        <w:rPr>
          <w:lang w:val="en-GB"/>
        </w:rPr>
        <w:t>odulation ty</w:t>
      </w:r>
      <w:r w:rsidRPr="0037173D">
        <w:rPr>
          <w:lang w:val="en-GB"/>
        </w:rPr>
        <w:t xml:space="preserve">pe </w:t>
      </w:r>
    </w:p>
    <w:p w14:paraId="153846E3" w14:textId="6AD0C321" w:rsidR="006A7479" w:rsidRPr="0037173D" w:rsidRDefault="006A7479" w:rsidP="006A7479">
      <w:pPr>
        <w:pStyle w:val="ListParagraph"/>
        <w:numPr>
          <w:ilvl w:val="0"/>
          <w:numId w:val="10"/>
        </w:numPr>
        <w:rPr>
          <w:lang w:val="en-GB"/>
        </w:rPr>
      </w:pPr>
      <w:r w:rsidRPr="0037173D">
        <w:rPr>
          <w:lang w:val="en-GB"/>
        </w:rPr>
        <w:t xml:space="preserve">FEC type </w:t>
      </w:r>
    </w:p>
    <w:p w14:paraId="4550853A" w14:textId="65DAA67F" w:rsidR="006A7479" w:rsidRPr="0037173D" w:rsidRDefault="006A7479" w:rsidP="006A7479">
      <w:pPr>
        <w:pStyle w:val="ListParagraph"/>
        <w:numPr>
          <w:ilvl w:val="0"/>
          <w:numId w:val="10"/>
        </w:numPr>
        <w:rPr>
          <w:lang w:val="en-GB"/>
        </w:rPr>
      </w:pPr>
      <w:r w:rsidRPr="0037173D">
        <w:rPr>
          <w:lang w:val="en-GB"/>
        </w:rPr>
        <w:t xml:space="preserve">FEC rate </w:t>
      </w:r>
    </w:p>
    <w:p w14:paraId="3B61EAC8" w14:textId="1AD086B8" w:rsidR="00091252" w:rsidRPr="0037173D" w:rsidRDefault="006A7479" w:rsidP="006A7479">
      <w:pPr>
        <w:pStyle w:val="ListParagraph"/>
        <w:numPr>
          <w:ilvl w:val="0"/>
          <w:numId w:val="10"/>
        </w:numPr>
        <w:rPr>
          <w:lang w:val="en-GB"/>
        </w:rPr>
      </w:pPr>
      <w:r w:rsidRPr="0037173D">
        <w:rPr>
          <w:lang w:val="en-GB"/>
        </w:rPr>
        <w:t>I</w:t>
      </w:r>
      <w:r w:rsidR="00091252" w:rsidRPr="0037173D">
        <w:rPr>
          <w:lang w:val="en-GB"/>
        </w:rPr>
        <w:t xml:space="preserve">nterleaver </w:t>
      </w:r>
      <w:r w:rsidRPr="0037173D">
        <w:rPr>
          <w:lang w:val="en-GB"/>
        </w:rPr>
        <w:t>type</w:t>
      </w:r>
    </w:p>
    <w:p w14:paraId="5470FB16" w14:textId="5FC5CD69" w:rsidR="00FD6B63" w:rsidRPr="0037173D" w:rsidRDefault="00FD6B63" w:rsidP="006A7479">
      <w:pPr>
        <w:pStyle w:val="ListParagraph"/>
        <w:numPr>
          <w:ilvl w:val="0"/>
          <w:numId w:val="10"/>
        </w:numPr>
        <w:rPr>
          <w:lang w:val="en-GB"/>
        </w:rPr>
      </w:pPr>
      <w:r w:rsidRPr="0037173D">
        <w:rPr>
          <w:lang w:val="en-GB"/>
        </w:rPr>
        <w:t>Scrambler type (if used)</w:t>
      </w:r>
    </w:p>
    <w:p w14:paraId="6AC82EF8" w14:textId="21163A74" w:rsidR="009B222F" w:rsidRPr="0037173D" w:rsidRDefault="009B222F" w:rsidP="006A7479">
      <w:pPr>
        <w:pStyle w:val="ListParagraph"/>
        <w:numPr>
          <w:ilvl w:val="0"/>
          <w:numId w:val="10"/>
        </w:numPr>
        <w:rPr>
          <w:lang w:val="en-GB"/>
        </w:rPr>
      </w:pPr>
      <w:r w:rsidRPr="0037173D">
        <w:rPr>
          <w:lang w:val="en-GB"/>
        </w:rPr>
        <w:t xml:space="preserve">Spreading code length </w:t>
      </w:r>
      <w:r w:rsidR="00806323" w:rsidRPr="0037173D">
        <w:rPr>
          <w:lang w:val="en-GB"/>
        </w:rPr>
        <w:t>(if used)</w:t>
      </w:r>
    </w:p>
    <w:p w14:paraId="65658888" w14:textId="22E2DC3B" w:rsidR="009B222F" w:rsidRPr="0037173D" w:rsidRDefault="009B222F" w:rsidP="006A7479">
      <w:pPr>
        <w:pStyle w:val="ListParagraph"/>
        <w:numPr>
          <w:ilvl w:val="0"/>
          <w:numId w:val="10"/>
        </w:numPr>
        <w:rPr>
          <w:lang w:val="en-GB"/>
        </w:rPr>
      </w:pPr>
      <w:r w:rsidRPr="0037173D">
        <w:rPr>
          <w:lang w:val="en-GB"/>
        </w:rPr>
        <w:t>Spreading code</w:t>
      </w:r>
      <w:r w:rsidR="00806323" w:rsidRPr="0037173D">
        <w:rPr>
          <w:lang w:val="en-GB"/>
        </w:rPr>
        <w:t>s</w:t>
      </w:r>
      <w:r w:rsidRPr="0037173D">
        <w:rPr>
          <w:lang w:val="en-GB"/>
        </w:rPr>
        <w:t xml:space="preserve"> (if used)</w:t>
      </w:r>
    </w:p>
    <w:p w14:paraId="0A6B1762" w14:textId="77777777" w:rsidR="006A7479" w:rsidRPr="0037173D" w:rsidRDefault="00886096" w:rsidP="00886096">
      <w:pPr>
        <w:rPr>
          <w:lang w:val="en-GB"/>
        </w:rPr>
      </w:pPr>
      <w:r w:rsidRPr="0037173D">
        <w:rPr>
          <w:lang w:val="en-GB"/>
        </w:rPr>
        <w:tab/>
      </w:r>
    </w:p>
    <w:p w14:paraId="242ABA78" w14:textId="2B9F25EF" w:rsidR="00B96B2B" w:rsidRDefault="00A47866" w:rsidP="00CF287C">
      <w:pPr>
        <w:rPr>
          <w:lang w:val="en-GB"/>
        </w:rPr>
      </w:pPr>
      <w:r w:rsidRPr="0037173D">
        <w:rPr>
          <w:lang w:val="en-GB"/>
        </w:rPr>
        <w:tab/>
      </w:r>
      <w:r w:rsidR="00491EF5">
        <w:rPr>
          <w:lang w:val="en-GB"/>
        </w:rPr>
        <w:t>The header provides 7 bits to define up 128 subframe format</w:t>
      </w:r>
      <w:r w:rsidR="00B96B2B">
        <w:rPr>
          <w:lang w:val="en-GB"/>
        </w:rPr>
        <w:t>s</w:t>
      </w:r>
      <w:r w:rsidR="00491EF5">
        <w:rPr>
          <w:lang w:val="en-GB"/>
        </w:rPr>
        <w:t xml:space="preserve"> and uses </w:t>
      </w:r>
      <w:r w:rsidR="00B96B2B">
        <w:rPr>
          <w:lang w:val="en-GB"/>
        </w:rPr>
        <w:t xml:space="preserve">(32,7) </w:t>
      </w:r>
      <w:r w:rsidR="00B96B2B">
        <w:rPr>
          <w:lang w:val="en-GB"/>
        </w:rPr>
        <w:tab/>
      </w:r>
      <w:r w:rsidR="00491EF5">
        <w:rPr>
          <w:lang w:val="en-GB"/>
        </w:rPr>
        <w:t xml:space="preserve">quad orthogonal </w:t>
      </w:r>
      <w:r w:rsidR="00B96B2B">
        <w:rPr>
          <w:lang w:val="en-GB"/>
        </w:rPr>
        <w:t xml:space="preserve">forward error correction coding. The performance of this FEC is </w:t>
      </w:r>
      <w:r w:rsidR="00B96B2B">
        <w:rPr>
          <w:lang w:val="en-GB"/>
        </w:rPr>
        <w:tab/>
        <w:t xml:space="preserve">shown in Figure </w:t>
      </w:r>
      <w:r w:rsidR="00E77964">
        <w:rPr>
          <w:lang w:val="en-GB"/>
        </w:rPr>
        <w:t>11</w:t>
      </w:r>
      <w:r w:rsidR="00B96B2B">
        <w:rPr>
          <w:lang w:val="en-GB"/>
        </w:rPr>
        <w:t>.</w:t>
      </w:r>
      <w:r w:rsidR="00491EF5">
        <w:rPr>
          <w:lang w:val="en-GB"/>
        </w:rPr>
        <w:t xml:space="preserve"> </w:t>
      </w:r>
    </w:p>
    <w:p w14:paraId="3C744589" w14:textId="77777777" w:rsidR="00B96B2B" w:rsidRDefault="00B96B2B" w:rsidP="00CF287C">
      <w:pPr>
        <w:rPr>
          <w:lang w:val="en-GB"/>
        </w:rPr>
      </w:pPr>
    </w:p>
    <w:p w14:paraId="64DEF497" w14:textId="77777777" w:rsidR="00C33A83" w:rsidRDefault="00B96B2B" w:rsidP="00C33A83">
      <w:pPr>
        <w:rPr>
          <w:b/>
          <w:lang w:val="en-GB"/>
        </w:rPr>
      </w:pPr>
      <w:r w:rsidRPr="00B96B2B">
        <w:rPr>
          <w:noProof/>
          <w:lang w:val="en-IE" w:eastAsia="en-IE"/>
        </w:rPr>
        <w:lastRenderedPageBreak/>
        <w:drawing>
          <wp:inline distT="0" distB="0" distL="0" distR="0" wp14:anchorId="59A938D4" wp14:editId="03D652C6">
            <wp:extent cx="4686443" cy="3086096"/>
            <wp:effectExtent l="0" t="0" r="0" b="0"/>
            <wp:docPr id="7" name="Bild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ilde 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686661" cy="308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4419E4" w14:textId="47D68FF1" w:rsidR="00C33A83" w:rsidRDefault="00B96B2B" w:rsidP="00C33A83">
      <w:pPr>
        <w:jc w:val="center"/>
        <w:rPr>
          <w:b/>
          <w:lang w:val="en-GB"/>
        </w:rPr>
      </w:pPr>
      <w:commentRangeStart w:id="111"/>
      <w:r w:rsidRPr="0037173D">
        <w:rPr>
          <w:b/>
          <w:lang w:val="en-GB"/>
        </w:rPr>
        <w:t xml:space="preserve">Figure </w:t>
      </w:r>
      <w:r w:rsidR="00E77964">
        <w:rPr>
          <w:b/>
          <w:lang w:val="en-GB"/>
        </w:rPr>
        <w:t>11</w:t>
      </w:r>
      <w:r w:rsidRPr="0037173D">
        <w:rPr>
          <w:b/>
          <w:lang w:val="en-GB"/>
        </w:rPr>
        <w:t xml:space="preserve">. </w:t>
      </w:r>
      <w:r>
        <w:rPr>
          <w:b/>
          <w:lang w:val="en-GB"/>
        </w:rPr>
        <w:t>Header error probability</w:t>
      </w:r>
    </w:p>
    <w:p w14:paraId="3E66E906" w14:textId="2D04D016" w:rsidR="00B96B2B" w:rsidRPr="00EC1693" w:rsidRDefault="00B96B2B" w:rsidP="00C33A83">
      <w:pPr>
        <w:jc w:val="center"/>
        <w:rPr>
          <w:lang w:val="en-GB"/>
        </w:rPr>
      </w:pPr>
      <w:r w:rsidRPr="00EC1693">
        <w:rPr>
          <w:lang w:val="en-GB"/>
        </w:rPr>
        <w:t>(</w:t>
      </w:r>
      <w:r w:rsidRPr="00EC1693">
        <w:t>Source: Gallinaro, Space Engineering</w:t>
      </w:r>
      <w:r>
        <w:t>)</w:t>
      </w:r>
      <w:commentRangeEnd w:id="111"/>
      <w:r w:rsidR="001572A7">
        <w:rPr>
          <w:rStyle w:val="CommentReference"/>
        </w:rPr>
        <w:commentReference w:id="111"/>
      </w:r>
    </w:p>
    <w:p w14:paraId="05D9CD5D" w14:textId="77777777" w:rsidR="00392FB6" w:rsidRDefault="00392FB6" w:rsidP="00392FB6">
      <w:pPr>
        <w:ind w:left="1880"/>
        <w:jc w:val="center"/>
        <w:rPr>
          <w:lang w:val="en-GB"/>
        </w:rPr>
      </w:pPr>
    </w:p>
    <w:p w14:paraId="36202953" w14:textId="77777777" w:rsidR="00DA2763" w:rsidRPr="0037173D" w:rsidRDefault="00DA2763" w:rsidP="00DA2763">
      <w:pPr>
        <w:rPr>
          <w:lang w:val="en-GB"/>
        </w:rPr>
      </w:pPr>
      <w:r w:rsidRPr="0037173D">
        <w:rPr>
          <w:lang w:val="en-GB"/>
        </w:rPr>
        <w:t>3.</w:t>
      </w:r>
      <w:r>
        <w:rPr>
          <w:lang w:val="en-GB"/>
        </w:rPr>
        <w:t>10</w:t>
      </w:r>
      <w:r w:rsidRPr="0037173D">
        <w:rPr>
          <w:lang w:val="en-GB"/>
        </w:rPr>
        <w:t>.</w:t>
      </w:r>
      <w:r>
        <w:rPr>
          <w:lang w:val="en-GB"/>
        </w:rPr>
        <w:t>6 Data-N</w:t>
      </w:r>
    </w:p>
    <w:p w14:paraId="0ADE336A" w14:textId="508D93C7" w:rsidR="00DA2763" w:rsidRPr="0037173D" w:rsidRDefault="000228FC" w:rsidP="00DA2763">
      <w:pPr>
        <w:rPr>
          <w:lang w:val="en-GB"/>
        </w:rPr>
      </w:pPr>
      <w:r>
        <w:rPr>
          <w:lang w:val="en-GB"/>
        </w:rPr>
        <w:tab/>
      </w:r>
      <w:r w:rsidR="00DA2763">
        <w:rPr>
          <w:lang w:val="en-GB"/>
        </w:rPr>
        <w:t>Segment</w:t>
      </w:r>
      <w:r w:rsidR="00DA2763" w:rsidRPr="0037173D">
        <w:rPr>
          <w:lang w:val="en-GB"/>
        </w:rPr>
        <w:t xml:space="preserve"> </w:t>
      </w:r>
      <w:r w:rsidR="00DA2763">
        <w:rPr>
          <w:lang w:val="en-GB"/>
        </w:rPr>
        <w:t xml:space="preserve"> N </w:t>
      </w:r>
      <w:del w:id="112" w:author="Nader Alagha" w:date="2015-04-22T12:46:00Z">
        <w:r w:rsidR="00DA2763" w:rsidRPr="0037173D" w:rsidDel="003D0F59">
          <w:rPr>
            <w:lang w:val="en-GB"/>
          </w:rPr>
          <w:delText>of interleaved dat</w:delText>
        </w:r>
      </w:del>
      <w:ins w:id="113" w:author="Nader Alagha" w:date="2015-04-22T12:47:00Z">
        <w:r w:rsidR="003D0F59">
          <w:rPr>
            <w:lang w:val="en-GB"/>
          </w:rPr>
          <w:t>is encoded one burst at a time,</w:t>
        </w:r>
      </w:ins>
      <w:del w:id="114" w:author="Nader Alagha" w:date="2015-04-22T12:46:00Z">
        <w:r w:rsidR="00DA2763" w:rsidRPr="0037173D" w:rsidDel="003D0F59">
          <w:rPr>
            <w:lang w:val="en-GB"/>
          </w:rPr>
          <w:delText>a</w:delText>
        </w:r>
      </w:del>
      <w:r w:rsidR="00DA2763" w:rsidRPr="0037173D">
        <w:rPr>
          <w:lang w:val="en-GB"/>
        </w:rPr>
        <w:t xml:space="preserve">. </w:t>
      </w:r>
    </w:p>
    <w:p w14:paraId="09673052" w14:textId="77777777" w:rsidR="00DA2763" w:rsidRPr="0037173D" w:rsidRDefault="00DA2763" w:rsidP="00DA2763">
      <w:pPr>
        <w:rPr>
          <w:lang w:val="en-GB"/>
        </w:rPr>
      </w:pPr>
    </w:p>
    <w:p w14:paraId="56B55FDA" w14:textId="77777777" w:rsidR="00DA2763" w:rsidRPr="0037173D" w:rsidRDefault="00DA2763" w:rsidP="00DA2763">
      <w:pPr>
        <w:rPr>
          <w:lang w:val="en-GB"/>
        </w:rPr>
      </w:pPr>
      <w:r w:rsidRPr="0037173D">
        <w:rPr>
          <w:lang w:val="en-GB"/>
        </w:rPr>
        <w:t>3.</w:t>
      </w:r>
      <w:r>
        <w:rPr>
          <w:lang w:val="en-GB"/>
        </w:rPr>
        <w:t>10</w:t>
      </w:r>
      <w:r w:rsidRPr="0037173D">
        <w:rPr>
          <w:lang w:val="en-GB"/>
        </w:rPr>
        <w:t>.</w:t>
      </w:r>
      <w:r>
        <w:rPr>
          <w:lang w:val="en-GB"/>
        </w:rPr>
        <w:t>7</w:t>
      </w:r>
      <w:r w:rsidRPr="0037173D">
        <w:rPr>
          <w:lang w:val="en-GB"/>
        </w:rPr>
        <w:t xml:space="preserve"> Ramp down</w:t>
      </w:r>
    </w:p>
    <w:p w14:paraId="072B1287" w14:textId="667A6EF7" w:rsidR="00DA2763" w:rsidRPr="0037173D" w:rsidRDefault="000228FC" w:rsidP="00DA2763">
      <w:pPr>
        <w:rPr>
          <w:lang w:val="en-GB"/>
        </w:rPr>
      </w:pPr>
      <w:r>
        <w:rPr>
          <w:lang w:val="en-GB"/>
        </w:rPr>
        <w:tab/>
      </w:r>
      <w:r w:rsidR="00DA2763" w:rsidRPr="0037173D">
        <w:rPr>
          <w:lang w:val="en-GB"/>
        </w:rPr>
        <w:t xml:space="preserve">The ramp down time from 90% to 10% of the power shall occur in less than 100 </w:t>
      </w:r>
      <w:r>
        <w:rPr>
          <w:lang w:val="en-GB"/>
        </w:rPr>
        <w:tab/>
      </w:r>
      <w:r w:rsidR="00DA2763" w:rsidRPr="0037173D">
        <w:rPr>
          <w:lang w:val="en-GB"/>
        </w:rPr>
        <w:t>uS.</w:t>
      </w:r>
    </w:p>
    <w:p w14:paraId="1A7280D7" w14:textId="77777777" w:rsidR="00DA2763" w:rsidRPr="0037173D" w:rsidRDefault="00DA2763" w:rsidP="00DA2763">
      <w:pPr>
        <w:rPr>
          <w:lang w:val="en-GB"/>
        </w:rPr>
      </w:pPr>
    </w:p>
    <w:p w14:paraId="35C569A2" w14:textId="77777777" w:rsidR="00DA2763" w:rsidRPr="0037173D" w:rsidRDefault="00DA2763" w:rsidP="00DA2763">
      <w:pPr>
        <w:rPr>
          <w:lang w:val="en-GB"/>
        </w:rPr>
      </w:pPr>
      <w:r w:rsidRPr="0037173D">
        <w:rPr>
          <w:lang w:val="en-GB"/>
        </w:rPr>
        <w:t>3.</w:t>
      </w:r>
      <w:r>
        <w:rPr>
          <w:lang w:val="en-GB"/>
        </w:rPr>
        <w:t>10</w:t>
      </w:r>
      <w:r w:rsidRPr="0037173D">
        <w:rPr>
          <w:lang w:val="en-GB"/>
        </w:rPr>
        <w:t>.</w:t>
      </w:r>
      <w:r>
        <w:rPr>
          <w:lang w:val="en-GB"/>
        </w:rPr>
        <w:t>8</w:t>
      </w:r>
      <w:r w:rsidRPr="0037173D">
        <w:rPr>
          <w:lang w:val="en-GB"/>
        </w:rPr>
        <w:t xml:space="preserve"> Guard time</w:t>
      </w:r>
    </w:p>
    <w:p w14:paraId="71724829" w14:textId="51C592C8" w:rsidR="00DA2763" w:rsidRDefault="000228FC" w:rsidP="00DA2763">
      <w:pPr>
        <w:rPr>
          <w:lang w:val="en-GB"/>
        </w:rPr>
      </w:pPr>
      <w:r>
        <w:rPr>
          <w:lang w:val="en-GB"/>
        </w:rPr>
        <w:tab/>
      </w:r>
      <w:commentRangeStart w:id="115"/>
      <w:r w:rsidR="00DA2763" w:rsidRPr="0037173D">
        <w:rPr>
          <w:lang w:val="en-GB"/>
        </w:rPr>
        <w:t xml:space="preserve">No transmissions </w:t>
      </w:r>
      <w:r w:rsidR="00DA2763">
        <w:rPr>
          <w:lang w:val="en-GB"/>
        </w:rPr>
        <w:t xml:space="preserve">shall </w:t>
      </w:r>
      <w:r w:rsidR="00DA2763" w:rsidRPr="0037173D">
        <w:rPr>
          <w:lang w:val="en-GB"/>
        </w:rPr>
        <w:t xml:space="preserve">occur during the guardtime to avoid partly overlap with </w:t>
      </w:r>
      <w:r>
        <w:rPr>
          <w:lang w:val="en-GB"/>
        </w:rPr>
        <w:tab/>
      </w:r>
      <w:r w:rsidR="00DA2763" w:rsidRPr="0037173D">
        <w:rPr>
          <w:lang w:val="en-GB"/>
        </w:rPr>
        <w:t xml:space="preserve">terrestrial AIS/VDES slots. The guard time is </w:t>
      </w:r>
      <w:r w:rsidR="00DA2763">
        <w:rPr>
          <w:lang w:val="en-GB"/>
        </w:rPr>
        <w:t>8.9 ms.</w:t>
      </w:r>
      <w:commentRangeEnd w:id="115"/>
      <w:r w:rsidR="003D0F59">
        <w:rPr>
          <w:rStyle w:val="CommentReference"/>
        </w:rPr>
        <w:commentReference w:id="115"/>
      </w:r>
    </w:p>
    <w:p w14:paraId="7D97169E" w14:textId="77777777" w:rsidR="00DA2763" w:rsidRDefault="00DA2763" w:rsidP="00DA2763">
      <w:pPr>
        <w:rPr>
          <w:lang w:val="en-GB"/>
        </w:rPr>
      </w:pPr>
    </w:p>
    <w:p w14:paraId="284B986C" w14:textId="7705ADAC" w:rsidR="00DA2763" w:rsidRDefault="00DA2763" w:rsidP="00DA2763">
      <w:pPr>
        <w:rPr>
          <w:ins w:id="116" w:author="Nader Alagha" w:date="2015-04-22T13:19:00Z"/>
          <w:lang w:val="en-GB"/>
        </w:rPr>
      </w:pPr>
      <w:r>
        <w:rPr>
          <w:lang w:val="en-GB"/>
        </w:rPr>
        <w:t>3.10.9 Subframe format</w:t>
      </w:r>
    </w:p>
    <w:p w14:paraId="120999E8" w14:textId="77777777" w:rsidR="002D270D" w:rsidRDefault="002D270D" w:rsidP="00DA2763">
      <w:pPr>
        <w:rPr>
          <w:ins w:id="117" w:author="Nader Alagha" w:date="2015-04-22T13:19:00Z"/>
          <w:lang w:val="en-GB"/>
        </w:rPr>
      </w:pPr>
    </w:p>
    <w:p w14:paraId="156222DD" w14:textId="77777777" w:rsidR="002D270D" w:rsidRDefault="002D270D" w:rsidP="00DA2763">
      <w:pPr>
        <w:rPr>
          <w:ins w:id="118" w:author="Nader Alagha" w:date="2015-04-22T13:19:00Z"/>
          <w:lang w:val="en-GB"/>
        </w:rPr>
      </w:pPr>
    </w:p>
    <w:p w14:paraId="70E039FF" w14:textId="78B33F84" w:rsidR="002D270D" w:rsidRDefault="002D270D" w:rsidP="00DA2763">
      <w:pPr>
        <w:rPr>
          <w:lang w:val="en-GB"/>
        </w:rPr>
      </w:pPr>
      <w:ins w:id="119" w:author="Nader Alagha" w:date="2015-04-22T13:19:00Z">
        <w:r>
          <w:rPr>
            <w:lang w:val="en-GB"/>
          </w:rPr>
          <w:t xml:space="preserve">(Examples of packet types to be mapped to each format  </w:t>
        </w:r>
      </w:ins>
      <w:ins w:id="120" w:author="Nader Alagha" w:date="2015-04-22T13:20:00Z">
        <w:r>
          <w:rPr>
            <w:lang w:val="en-GB"/>
          </w:rPr>
          <w:t>ACK, NACK. Capacity Request</w:t>
        </w:r>
      </w:ins>
      <w:ins w:id="121" w:author="Nader Alagha" w:date="2015-04-22T13:19:00Z">
        <w:r>
          <w:rPr>
            <w:lang w:val="en-GB"/>
          </w:rPr>
          <w:t xml:space="preserve"> ).</w:t>
        </w:r>
      </w:ins>
    </w:p>
    <w:p w14:paraId="0AE10EE9" w14:textId="239CF59A" w:rsidR="00DA2763" w:rsidRDefault="000228FC" w:rsidP="00DA2763">
      <w:pPr>
        <w:rPr>
          <w:lang w:val="en-GB"/>
        </w:rPr>
      </w:pPr>
      <w:r>
        <w:rPr>
          <w:lang w:val="en-GB"/>
        </w:rPr>
        <w:tab/>
      </w:r>
      <w:r w:rsidR="00DA2763">
        <w:rPr>
          <w:lang w:val="en-GB"/>
        </w:rPr>
        <w:t>The following formats are envisaged:</w:t>
      </w:r>
    </w:p>
    <w:p w14:paraId="6878BD1B" w14:textId="77777777" w:rsidR="003D0F59" w:rsidRDefault="003D0F59" w:rsidP="000446AA">
      <w:pPr>
        <w:pStyle w:val="ListParagraph"/>
        <w:numPr>
          <w:ilvl w:val="0"/>
          <w:numId w:val="11"/>
        </w:numPr>
        <w:rPr>
          <w:ins w:id="122" w:author="Nader Alagha" w:date="2015-04-22T12:50:00Z"/>
          <w:lang w:val="en-GB"/>
        </w:rPr>
      </w:pPr>
    </w:p>
    <w:p w14:paraId="2FE4A60F" w14:textId="234797DD" w:rsidR="00DA2763" w:rsidRPr="000446AA" w:rsidRDefault="00DA2763" w:rsidP="000446AA">
      <w:pPr>
        <w:pStyle w:val="ListParagraph"/>
        <w:numPr>
          <w:ilvl w:val="0"/>
          <w:numId w:val="11"/>
        </w:numPr>
        <w:rPr>
          <w:lang w:val="en-GB"/>
        </w:rPr>
      </w:pPr>
      <w:r w:rsidRPr="000446AA">
        <w:rPr>
          <w:lang w:val="en-GB"/>
        </w:rPr>
        <w:t>CDMA random access short subframe (</w:t>
      </w:r>
      <w:ins w:id="123" w:author="Nader Alagha" w:date="2015-04-22T12:55:00Z">
        <w:r w:rsidR="00295AB3">
          <w:rPr>
            <w:lang w:val="en-GB"/>
          </w:rPr>
          <w:t>x</w:t>
        </w:r>
      </w:ins>
      <w:del w:id="124" w:author="Nader Alagha" w:date="2015-04-22T12:52:00Z">
        <w:r w:rsidRPr="000446AA" w:rsidDel="003D0F59">
          <w:rPr>
            <w:lang w:val="en-GB"/>
          </w:rPr>
          <w:delText>4</w:delText>
        </w:r>
      </w:del>
      <w:r w:rsidRPr="000446AA">
        <w:rPr>
          <w:lang w:val="en-GB"/>
        </w:rPr>
        <w:t xml:space="preserve"> slots)</w:t>
      </w:r>
      <w:ins w:id="125" w:author="Nader Alagha" w:date="2015-04-22T12:56:00Z">
        <w:r w:rsidR="00295AB3">
          <w:rPr>
            <w:lang w:val="en-GB"/>
          </w:rPr>
          <w:t xml:space="preserve"> To be determined depending on the minimum message size per transmission.  (minimum message bits 100 bits), Question on </w:t>
        </w:r>
      </w:ins>
      <w:ins w:id="126" w:author="Nader Alagha" w:date="2015-04-22T12:59:00Z">
        <w:r w:rsidR="00295AB3">
          <w:rPr>
            <w:lang w:val="en-GB"/>
          </w:rPr>
          <w:t>the</w:t>
        </w:r>
      </w:ins>
      <w:ins w:id="127" w:author="Nader Alagha" w:date="2015-04-22T12:56:00Z">
        <w:r w:rsidR="00295AB3">
          <w:rPr>
            <w:lang w:val="en-GB"/>
          </w:rPr>
          <w:t xml:space="preserve"> </w:t>
        </w:r>
      </w:ins>
      <w:ins w:id="128" w:author="Nader Alagha" w:date="2015-04-22T12:59:00Z">
        <w:r w:rsidR="00295AB3">
          <w:rPr>
            <w:lang w:val="en-GB"/>
          </w:rPr>
          <w:t>interference level .</w:t>
        </w:r>
      </w:ins>
    </w:p>
    <w:p w14:paraId="6BEC06C4" w14:textId="0C99C830" w:rsidR="00DA2763" w:rsidRPr="000446AA" w:rsidRDefault="00DA2763" w:rsidP="000446AA">
      <w:pPr>
        <w:pStyle w:val="ListParagraph"/>
        <w:numPr>
          <w:ilvl w:val="0"/>
          <w:numId w:val="11"/>
        </w:numPr>
        <w:rPr>
          <w:lang w:val="en-GB"/>
        </w:rPr>
      </w:pPr>
      <w:r w:rsidRPr="000446AA">
        <w:rPr>
          <w:lang w:val="en-GB"/>
        </w:rPr>
        <w:t xml:space="preserve">CDMA random access medium </w:t>
      </w:r>
      <w:r w:rsidR="000446AA" w:rsidRPr="000446AA">
        <w:rPr>
          <w:lang w:val="en-GB"/>
        </w:rPr>
        <w:t xml:space="preserve">length </w:t>
      </w:r>
      <w:r w:rsidRPr="000446AA">
        <w:rPr>
          <w:lang w:val="en-GB"/>
        </w:rPr>
        <w:t>subframe (</w:t>
      </w:r>
      <w:ins w:id="129" w:author="Nader Alagha" w:date="2015-04-22T13:02:00Z">
        <w:r w:rsidR="00295AB3">
          <w:rPr>
            <w:lang w:val="en-GB"/>
          </w:rPr>
          <w:t>y</w:t>
        </w:r>
      </w:ins>
      <w:del w:id="130" w:author="Nader Alagha" w:date="2015-04-22T13:02:00Z">
        <w:r w:rsidRPr="000446AA" w:rsidDel="00295AB3">
          <w:rPr>
            <w:lang w:val="en-GB"/>
          </w:rPr>
          <w:delText>25</w:delText>
        </w:r>
      </w:del>
      <w:r w:rsidRPr="000446AA">
        <w:rPr>
          <w:lang w:val="en-GB"/>
        </w:rPr>
        <w:t xml:space="preserve"> slots)</w:t>
      </w:r>
    </w:p>
    <w:p w14:paraId="3ABD81B2" w14:textId="02A1972F" w:rsidR="000446AA" w:rsidRPr="000446AA" w:rsidRDefault="000446AA" w:rsidP="000446AA">
      <w:pPr>
        <w:pStyle w:val="ListParagraph"/>
        <w:numPr>
          <w:ilvl w:val="0"/>
          <w:numId w:val="11"/>
        </w:numPr>
        <w:rPr>
          <w:lang w:val="en-GB"/>
        </w:rPr>
      </w:pPr>
      <w:r w:rsidRPr="000446AA">
        <w:rPr>
          <w:lang w:val="en-GB"/>
        </w:rPr>
        <w:t>TDMA random access/TDM single slot subframe</w:t>
      </w:r>
      <w:ins w:id="131" w:author="Nader Alagha" w:date="2015-04-22T13:02:00Z">
        <w:r w:rsidR="00295AB3">
          <w:rPr>
            <w:lang w:val="en-GB"/>
          </w:rPr>
          <w:t xml:space="preserve"> (Action to compare ACRDA and E-SSA to make a decision).</w:t>
        </w:r>
      </w:ins>
    </w:p>
    <w:p w14:paraId="13257005" w14:textId="4C00413E" w:rsidR="000446AA" w:rsidRPr="000446AA" w:rsidRDefault="00295AB3" w:rsidP="000446AA">
      <w:pPr>
        <w:pStyle w:val="ListParagraph"/>
        <w:numPr>
          <w:ilvl w:val="0"/>
          <w:numId w:val="11"/>
        </w:numPr>
        <w:rPr>
          <w:lang w:val="en-GB"/>
        </w:rPr>
      </w:pPr>
      <w:ins w:id="132" w:author="Nader Alagha" w:date="2015-04-22T13:03:00Z">
        <w:r>
          <w:rPr>
            <w:lang w:val="en-GB"/>
          </w:rPr>
          <w:t xml:space="preserve">DAMA:  </w:t>
        </w:r>
      </w:ins>
      <w:r w:rsidR="000446AA" w:rsidRPr="000446AA">
        <w:rPr>
          <w:lang w:val="en-GB"/>
        </w:rPr>
        <w:t>TDM assigned medium length subframe(25 slots)</w:t>
      </w:r>
      <w:ins w:id="133" w:author="Nader Alagha" w:date="2015-04-22T13:04:00Z">
        <w:r>
          <w:rPr>
            <w:lang w:val="en-GB"/>
          </w:rPr>
          <w:t xml:space="preserve">  Decide on the minimum </w:t>
        </w:r>
      </w:ins>
      <w:ins w:id="134" w:author="Nader Alagha" w:date="2015-04-22T13:05:00Z">
        <w:r w:rsidR="00871528">
          <w:rPr>
            <w:lang w:val="en-GB"/>
          </w:rPr>
          <w:t xml:space="preserve">duration to deal with the Ricean fading.  </w:t>
        </w:r>
      </w:ins>
    </w:p>
    <w:p w14:paraId="40AFB27C" w14:textId="77777777" w:rsidR="000446AA" w:rsidRDefault="000446AA">
      <w:pPr>
        <w:rPr>
          <w:lang w:val="en-GB"/>
        </w:rPr>
      </w:pPr>
    </w:p>
    <w:p w14:paraId="0FA8245B" w14:textId="339B3866" w:rsidR="006845BA" w:rsidRDefault="000228FC">
      <w:pPr>
        <w:rPr>
          <w:lang w:val="en-GB"/>
        </w:rPr>
      </w:pPr>
      <w:r>
        <w:rPr>
          <w:lang w:val="en-GB"/>
        </w:rPr>
        <w:tab/>
      </w:r>
      <w:r w:rsidR="000446AA">
        <w:rPr>
          <w:lang w:val="en-GB"/>
        </w:rPr>
        <w:t>These formats are defined in Tables 10.1 to 10.</w:t>
      </w:r>
      <w:del w:id="135" w:author="Nader Alagha" w:date="2015-04-22T13:06:00Z">
        <w:r w:rsidR="000446AA" w:rsidDel="00871528">
          <w:rPr>
            <w:lang w:val="en-GB"/>
          </w:rPr>
          <w:delText xml:space="preserve">4 </w:delText>
        </w:r>
      </w:del>
      <w:ins w:id="136" w:author="Nader Alagha" w:date="2015-04-22T13:06:00Z">
        <w:r w:rsidR="00871528">
          <w:rPr>
            <w:lang w:val="en-GB"/>
          </w:rPr>
          <w:t xml:space="preserve">3(4) </w:t>
        </w:r>
      </w:ins>
      <w:r w:rsidR="000446AA">
        <w:rPr>
          <w:lang w:val="en-GB"/>
        </w:rPr>
        <w:t>(to be added)</w:t>
      </w:r>
      <w:r w:rsidR="006845BA">
        <w:rPr>
          <w:lang w:val="en-GB"/>
        </w:rPr>
        <w:br w:type="page"/>
      </w:r>
    </w:p>
    <w:p w14:paraId="543DC586" w14:textId="0A15377F" w:rsidR="00091252" w:rsidRPr="0037173D" w:rsidRDefault="00091252" w:rsidP="004B6675">
      <w:pPr>
        <w:rPr>
          <w:lang w:val="en-GB"/>
        </w:rPr>
      </w:pPr>
    </w:p>
    <w:p w14:paraId="0F93CEA8" w14:textId="77777777" w:rsidR="00E52054" w:rsidRDefault="00E52054" w:rsidP="00E52054">
      <w:pPr>
        <w:rPr>
          <w:lang w:val="en-GB"/>
        </w:rPr>
      </w:pPr>
      <w:bookmarkStart w:id="137" w:name="_Toc440783990"/>
    </w:p>
    <w:p w14:paraId="346BC63E" w14:textId="77777777" w:rsidR="00E52054" w:rsidRDefault="00E52054" w:rsidP="00E52054">
      <w:pPr>
        <w:rPr>
          <w:lang w:val="en-GB"/>
        </w:rPr>
      </w:pPr>
    </w:p>
    <w:p w14:paraId="7995D2C8" w14:textId="47472644" w:rsidR="00BD0531" w:rsidRPr="00E52054" w:rsidRDefault="00A1232B" w:rsidP="00E52054">
      <w:pPr>
        <w:rPr>
          <w:lang w:val="en-GB"/>
        </w:rPr>
      </w:pPr>
      <w:r w:rsidRPr="0037173D">
        <w:rPr>
          <w:b/>
          <w:lang w:val="en-GB"/>
        </w:rPr>
        <w:t>4.</w:t>
      </w:r>
      <w:r w:rsidRPr="0037173D">
        <w:rPr>
          <w:b/>
          <w:lang w:val="en-GB"/>
        </w:rPr>
        <w:tab/>
      </w:r>
      <w:r w:rsidR="00BD0531" w:rsidRPr="0037173D">
        <w:rPr>
          <w:b/>
          <w:lang w:val="en-GB"/>
        </w:rPr>
        <w:t>Link layer</w:t>
      </w:r>
      <w:bookmarkEnd w:id="137"/>
    </w:p>
    <w:p w14:paraId="4951913A" w14:textId="77777777" w:rsidR="00C45720" w:rsidRPr="0037173D" w:rsidRDefault="00C45720" w:rsidP="00C45720">
      <w:pPr>
        <w:rPr>
          <w:lang w:val="en-GB"/>
        </w:rPr>
      </w:pPr>
    </w:p>
    <w:p w14:paraId="1D460F6E" w14:textId="59D3C501" w:rsidR="00C45720" w:rsidRPr="0037173D" w:rsidRDefault="00C45720" w:rsidP="00C45720">
      <w:pPr>
        <w:rPr>
          <w:lang w:val="en-GB"/>
        </w:rPr>
      </w:pPr>
      <w:r w:rsidRPr="0037173D">
        <w:rPr>
          <w:lang w:val="en-GB"/>
        </w:rPr>
        <w:t>4.1 Data encapsulation</w:t>
      </w:r>
    </w:p>
    <w:p w14:paraId="7AC1046D" w14:textId="76AD1102" w:rsidR="00C45720" w:rsidRPr="0037173D" w:rsidRDefault="00C45720" w:rsidP="00C45720">
      <w:pPr>
        <w:rPr>
          <w:lang w:val="en-GB"/>
        </w:rPr>
      </w:pPr>
      <w:r w:rsidRPr="0037173D">
        <w:rPr>
          <w:lang w:val="en-GB"/>
        </w:rPr>
        <w:t xml:space="preserve">A </w:t>
      </w:r>
      <w:r w:rsidR="00E52054">
        <w:rPr>
          <w:lang w:val="en-GB"/>
        </w:rPr>
        <w:t>sub</w:t>
      </w:r>
      <w:r w:rsidRPr="0037173D">
        <w:rPr>
          <w:lang w:val="en-GB"/>
        </w:rPr>
        <w:t xml:space="preserve">frame </w:t>
      </w:r>
      <w:r w:rsidR="00004AAA" w:rsidRPr="0037173D">
        <w:rPr>
          <w:lang w:val="en-GB"/>
        </w:rPr>
        <w:t xml:space="preserve">consist of multiple </w:t>
      </w:r>
      <w:r w:rsidR="00E53C9C">
        <w:rPr>
          <w:lang w:val="en-GB"/>
        </w:rPr>
        <w:t>variable length datagrams and these</w:t>
      </w:r>
      <w:r w:rsidR="00004AAA" w:rsidRPr="0037173D">
        <w:rPr>
          <w:lang w:val="en-GB"/>
        </w:rPr>
        <w:t xml:space="preserve"> are encapsulated. </w:t>
      </w:r>
      <w:r w:rsidR="00E53C9C">
        <w:rPr>
          <w:lang w:val="en-GB"/>
        </w:rPr>
        <w:t xml:space="preserve">Each datagram </w:t>
      </w:r>
      <w:r w:rsidR="00004AAA" w:rsidRPr="0037173D">
        <w:rPr>
          <w:lang w:val="en-GB"/>
        </w:rPr>
        <w:t>contain</w:t>
      </w:r>
      <w:r w:rsidRPr="0037173D">
        <w:rPr>
          <w:lang w:val="en-GB"/>
        </w:rPr>
        <w:t xml:space="preserve"> the following </w:t>
      </w:r>
      <w:r w:rsidR="00E53C9C">
        <w:rPr>
          <w:lang w:val="en-GB"/>
        </w:rPr>
        <w:t xml:space="preserve">encapsulation </w:t>
      </w:r>
      <w:r w:rsidRPr="0037173D">
        <w:rPr>
          <w:lang w:val="en-GB"/>
        </w:rPr>
        <w:t>fields:</w:t>
      </w:r>
    </w:p>
    <w:p w14:paraId="2C39977F" w14:textId="2C4A0624" w:rsidR="00C45720" w:rsidRPr="0037173D" w:rsidRDefault="00E53C9C" w:rsidP="00C45720">
      <w:pPr>
        <w:pStyle w:val="ListParagraph"/>
        <w:numPr>
          <w:ilvl w:val="0"/>
          <w:numId w:val="10"/>
        </w:numPr>
        <w:rPr>
          <w:lang w:val="en-GB"/>
        </w:rPr>
      </w:pPr>
      <w:r>
        <w:rPr>
          <w:lang w:val="en-GB"/>
        </w:rPr>
        <w:t>Datagram</w:t>
      </w:r>
      <w:r w:rsidR="00C45720" w:rsidRPr="0037173D">
        <w:rPr>
          <w:lang w:val="en-GB"/>
        </w:rPr>
        <w:t xml:space="preserve"> type</w:t>
      </w:r>
      <w:r>
        <w:rPr>
          <w:lang w:val="en-GB"/>
        </w:rPr>
        <w:t xml:space="preserve"> (1 byte)</w:t>
      </w:r>
    </w:p>
    <w:p w14:paraId="4BB71D36" w14:textId="5CE29BD7" w:rsidR="00004AAA" w:rsidRPr="0037173D" w:rsidRDefault="00E53C9C" w:rsidP="00004AAA">
      <w:pPr>
        <w:pStyle w:val="ListParagraph"/>
        <w:numPr>
          <w:ilvl w:val="0"/>
          <w:numId w:val="10"/>
        </w:numPr>
        <w:rPr>
          <w:lang w:val="en-GB"/>
        </w:rPr>
      </w:pPr>
      <w:r>
        <w:rPr>
          <w:lang w:val="en-GB"/>
        </w:rPr>
        <w:t>Datagram</w:t>
      </w:r>
      <w:r w:rsidR="00C45720" w:rsidRPr="0037173D">
        <w:rPr>
          <w:lang w:val="en-GB"/>
        </w:rPr>
        <w:t xml:space="preserve"> </w:t>
      </w:r>
      <w:r w:rsidR="00004AAA" w:rsidRPr="0037173D">
        <w:rPr>
          <w:lang w:val="en-GB"/>
        </w:rPr>
        <w:t xml:space="preserve">size </w:t>
      </w:r>
      <w:r>
        <w:rPr>
          <w:lang w:val="en-GB"/>
        </w:rPr>
        <w:t>(3 bytes)</w:t>
      </w:r>
    </w:p>
    <w:p w14:paraId="5FA402A6" w14:textId="2066274E" w:rsidR="00C45720" w:rsidDel="00871528" w:rsidRDefault="000446AA" w:rsidP="00C45720">
      <w:pPr>
        <w:pStyle w:val="ListParagraph"/>
        <w:numPr>
          <w:ilvl w:val="0"/>
          <w:numId w:val="10"/>
        </w:numPr>
        <w:rPr>
          <w:del w:id="138" w:author="Nader Alagha" w:date="2015-04-22T13:10:00Z"/>
          <w:lang w:val="en-GB"/>
        </w:rPr>
      </w:pPr>
      <w:del w:id="139" w:author="Nader Alagha" w:date="2015-04-22T13:10:00Z">
        <w:r w:rsidDel="00871528">
          <w:rPr>
            <w:lang w:val="en-GB"/>
          </w:rPr>
          <w:delText>Terrestrial service type</w:delText>
        </w:r>
        <w:r w:rsidR="00004AAA" w:rsidRPr="0037173D" w:rsidDel="00871528">
          <w:rPr>
            <w:lang w:val="en-GB"/>
          </w:rPr>
          <w:delText xml:space="preserve"> (</w:delText>
        </w:r>
        <w:r w:rsidDel="00871528">
          <w:rPr>
            <w:lang w:val="en-GB"/>
          </w:rPr>
          <w:delText>1 byte</w:delText>
        </w:r>
        <w:r w:rsidR="00E53C9C" w:rsidDel="00871528">
          <w:rPr>
            <w:lang w:val="en-GB"/>
          </w:rPr>
          <w:delText xml:space="preserve">, </w:delText>
        </w:r>
        <w:r w:rsidR="00004AAA" w:rsidRPr="0037173D" w:rsidDel="00871528">
          <w:rPr>
            <w:lang w:val="en-GB"/>
          </w:rPr>
          <w:delText>optional)</w:delText>
        </w:r>
      </w:del>
    </w:p>
    <w:p w14:paraId="395ECB19" w14:textId="09FE9EA0" w:rsidR="000446AA" w:rsidDel="00871528" w:rsidRDefault="000446AA" w:rsidP="00C45720">
      <w:pPr>
        <w:pStyle w:val="ListParagraph"/>
        <w:numPr>
          <w:ilvl w:val="0"/>
          <w:numId w:val="10"/>
        </w:numPr>
        <w:rPr>
          <w:del w:id="140" w:author="Nader Alagha" w:date="2015-04-22T13:10:00Z"/>
          <w:lang w:val="en-GB"/>
        </w:rPr>
      </w:pPr>
      <w:del w:id="141" w:author="Nader Alagha" w:date="2015-04-22T13:10:00Z">
        <w:r w:rsidDel="00871528">
          <w:rPr>
            <w:lang w:val="en-GB"/>
          </w:rPr>
          <w:delText>Destination address (variable, optional)</w:delText>
        </w:r>
      </w:del>
    </w:p>
    <w:p w14:paraId="69FE24E6" w14:textId="55DA7CEC" w:rsidR="00E53C9C" w:rsidRPr="0037173D" w:rsidRDefault="00E53C9C" w:rsidP="00C45720">
      <w:pPr>
        <w:pStyle w:val="ListParagraph"/>
        <w:numPr>
          <w:ilvl w:val="0"/>
          <w:numId w:val="10"/>
        </w:numPr>
        <w:rPr>
          <w:lang w:val="en-GB"/>
        </w:rPr>
      </w:pPr>
      <w:r>
        <w:rPr>
          <w:lang w:val="en-GB"/>
        </w:rPr>
        <w:t>Transaction ID (4 bytes, optional)</w:t>
      </w:r>
    </w:p>
    <w:p w14:paraId="0A3A0261" w14:textId="0DD27B0E" w:rsidR="00C45720" w:rsidRPr="0037173D" w:rsidRDefault="00E53C9C" w:rsidP="00C45720">
      <w:pPr>
        <w:pStyle w:val="ListParagraph"/>
        <w:numPr>
          <w:ilvl w:val="0"/>
          <w:numId w:val="10"/>
        </w:numPr>
        <w:rPr>
          <w:lang w:val="en-GB"/>
        </w:rPr>
      </w:pPr>
      <w:r>
        <w:rPr>
          <w:lang w:val="en-GB"/>
        </w:rPr>
        <w:t>Datagram</w:t>
      </w:r>
      <w:r w:rsidR="00C45720" w:rsidRPr="0037173D">
        <w:rPr>
          <w:lang w:val="en-GB"/>
        </w:rPr>
        <w:t xml:space="preserve"> sequence number</w:t>
      </w:r>
      <w:r w:rsidR="00004AAA" w:rsidRPr="0037173D">
        <w:rPr>
          <w:lang w:val="en-GB"/>
        </w:rPr>
        <w:t xml:space="preserve"> (</w:t>
      </w:r>
      <w:r>
        <w:rPr>
          <w:lang w:val="en-GB"/>
        </w:rPr>
        <w:t xml:space="preserve">2 bytes, </w:t>
      </w:r>
      <w:r w:rsidR="00004AAA" w:rsidRPr="0037173D">
        <w:rPr>
          <w:lang w:val="en-GB"/>
        </w:rPr>
        <w:t>for multi</w:t>
      </w:r>
      <w:r w:rsidR="000446AA">
        <w:rPr>
          <w:lang w:val="en-GB"/>
        </w:rPr>
        <w:t>-</w:t>
      </w:r>
      <w:r>
        <w:rPr>
          <w:lang w:val="en-GB"/>
        </w:rPr>
        <w:t xml:space="preserve">segment </w:t>
      </w:r>
      <w:r w:rsidR="00004AAA" w:rsidRPr="0037173D">
        <w:rPr>
          <w:lang w:val="en-GB"/>
        </w:rPr>
        <w:t>datagrams)</w:t>
      </w:r>
    </w:p>
    <w:p w14:paraId="46BD371A" w14:textId="318E5CB5" w:rsidR="00004AAA" w:rsidRPr="0037173D" w:rsidRDefault="00004AAA" w:rsidP="00C45720">
      <w:pPr>
        <w:pStyle w:val="ListParagraph"/>
        <w:numPr>
          <w:ilvl w:val="0"/>
          <w:numId w:val="10"/>
        </w:numPr>
        <w:rPr>
          <w:lang w:val="en-GB"/>
        </w:rPr>
      </w:pPr>
      <w:r w:rsidRPr="0037173D">
        <w:rPr>
          <w:lang w:val="en-GB"/>
        </w:rPr>
        <w:t>Source</w:t>
      </w:r>
      <w:r w:rsidR="008873A0">
        <w:rPr>
          <w:lang w:val="en-GB"/>
        </w:rPr>
        <w:t xml:space="preserve"> ID</w:t>
      </w:r>
      <w:r w:rsidRPr="0037173D">
        <w:rPr>
          <w:lang w:val="en-GB"/>
        </w:rPr>
        <w:t xml:space="preserve"> (</w:t>
      </w:r>
      <w:r w:rsidR="00E53C9C">
        <w:rPr>
          <w:lang w:val="en-GB"/>
        </w:rPr>
        <w:t xml:space="preserve">8 bytes, </w:t>
      </w:r>
      <w:r w:rsidRPr="0037173D">
        <w:rPr>
          <w:lang w:val="en-GB"/>
        </w:rPr>
        <w:t>optional)</w:t>
      </w:r>
    </w:p>
    <w:p w14:paraId="073EEFB4" w14:textId="29252D70" w:rsidR="00004AAA" w:rsidRPr="0037173D" w:rsidRDefault="00004AAA" w:rsidP="00C45720">
      <w:pPr>
        <w:pStyle w:val="ListParagraph"/>
        <w:numPr>
          <w:ilvl w:val="0"/>
          <w:numId w:val="10"/>
        </w:numPr>
        <w:rPr>
          <w:lang w:val="en-GB"/>
        </w:rPr>
      </w:pPr>
      <w:r w:rsidRPr="0037173D">
        <w:rPr>
          <w:lang w:val="en-GB"/>
        </w:rPr>
        <w:t>Data</w:t>
      </w:r>
      <w:r w:rsidR="00E53C9C">
        <w:rPr>
          <w:lang w:val="en-GB"/>
        </w:rPr>
        <w:t>gram</w:t>
      </w:r>
      <w:r w:rsidRPr="0037173D">
        <w:rPr>
          <w:lang w:val="en-GB"/>
        </w:rPr>
        <w:t xml:space="preserve"> payload</w:t>
      </w:r>
      <w:r w:rsidR="00E53C9C">
        <w:rPr>
          <w:lang w:val="en-GB"/>
        </w:rPr>
        <w:t xml:space="preserve"> (variable)</w:t>
      </w:r>
    </w:p>
    <w:p w14:paraId="6D62EC63" w14:textId="124CEDAB" w:rsidR="00004AAA" w:rsidRPr="0037173D" w:rsidRDefault="00004AAA" w:rsidP="00C45720">
      <w:pPr>
        <w:pStyle w:val="ListParagraph"/>
        <w:numPr>
          <w:ilvl w:val="0"/>
          <w:numId w:val="10"/>
        </w:numPr>
        <w:rPr>
          <w:lang w:val="en-GB"/>
        </w:rPr>
      </w:pPr>
      <w:r w:rsidRPr="0037173D">
        <w:rPr>
          <w:lang w:val="en-GB"/>
        </w:rPr>
        <w:t>Data padding</w:t>
      </w:r>
      <w:r w:rsidR="00E53C9C">
        <w:rPr>
          <w:lang w:val="en-GB"/>
        </w:rPr>
        <w:t xml:space="preserve"> (variable, less than 8 bits)</w:t>
      </w:r>
    </w:p>
    <w:p w14:paraId="1A1A1F11" w14:textId="0DBADABC" w:rsidR="00E53C9C" w:rsidRDefault="00004AAA" w:rsidP="0096089C">
      <w:pPr>
        <w:pStyle w:val="ListParagraph"/>
        <w:numPr>
          <w:ilvl w:val="0"/>
          <w:numId w:val="10"/>
        </w:numPr>
        <w:rPr>
          <w:lang w:val="en-GB"/>
        </w:rPr>
      </w:pPr>
      <w:r w:rsidRPr="0037173D">
        <w:rPr>
          <w:lang w:val="en-GB"/>
        </w:rPr>
        <w:t>CRC</w:t>
      </w:r>
      <w:r w:rsidR="00E53C9C">
        <w:rPr>
          <w:lang w:val="en-GB"/>
        </w:rPr>
        <w:t xml:space="preserve"> (4 bytes)</w:t>
      </w:r>
    </w:p>
    <w:p w14:paraId="54661BF6" w14:textId="77777777" w:rsidR="00E53C9C" w:rsidRDefault="00E53C9C" w:rsidP="00E53C9C">
      <w:pPr>
        <w:rPr>
          <w:ins w:id="142" w:author="Nader Alagha" w:date="2015-04-22T13:12:00Z"/>
          <w:lang w:val="en-GB"/>
        </w:rPr>
      </w:pPr>
    </w:p>
    <w:p w14:paraId="081817F3" w14:textId="5DE25B39" w:rsidR="00871528" w:rsidRDefault="00871528" w:rsidP="00E53C9C">
      <w:pPr>
        <w:rPr>
          <w:ins w:id="143" w:author="Nader Alagha" w:date="2015-04-22T13:12:00Z"/>
          <w:lang w:val="en-GB"/>
        </w:rPr>
      </w:pPr>
      <w:ins w:id="144" w:author="Nader Alagha" w:date="2015-04-22T13:12:00Z">
        <w:r>
          <w:rPr>
            <w:lang w:val="en-GB"/>
          </w:rPr>
          <w:t>(Action HCH: To provide some packet definitions especially for short packets to assess the overhead)</w:t>
        </w:r>
      </w:ins>
    </w:p>
    <w:p w14:paraId="1F5B851E" w14:textId="77777777" w:rsidR="00871528" w:rsidRDefault="00871528" w:rsidP="00E53C9C">
      <w:pPr>
        <w:rPr>
          <w:lang w:val="en-GB"/>
        </w:rPr>
      </w:pPr>
    </w:p>
    <w:p w14:paraId="426C09CA" w14:textId="77777777" w:rsidR="00E53C9C" w:rsidRPr="00E53C9C" w:rsidRDefault="00E53C9C" w:rsidP="00E53C9C">
      <w:pPr>
        <w:rPr>
          <w:lang w:val="en-GB"/>
        </w:rPr>
      </w:pPr>
    </w:p>
    <w:p w14:paraId="6B810F9E" w14:textId="55A5DE62" w:rsidR="0096089C" w:rsidRPr="0037173D" w:rsidRDefault="00E53C9C" w:rsidP="0096089C">
      <w:pPr>
        <w:rPr>
          <w:lang w:val="en-GB"/>
        </w:rPr>
      </w:pPr>
      <w:r>
        <w:rPr>
          <w:lang w:val="en-GB"/>
        </w:rPr>
        <w:t>4.</w:t>
      </w:r>
      <w:r w:rsidR="00AD1CCD">
        <w:rPr>
          <w:lang w:val="en-GB"/>
        </w:rPr>
        <w:t>2</w:t>
      </w:r>
      <w:r>
        <w:rPr>
          <w:lang w:val="en-GB"/>
        </w:rPr>
        <w:tab/>
        <w:t>Cyclic Redundancy  C</w:t>
      </w:r>
      <w:r w:rsidR="0096089C" w:rsidRPr="0037173D">
        <w:rPr>
          <w:lang w:val="en-GB"/>
        </w:rPr>
        <w:t>heck</w:t>
      </w:r>
    </w:p>
    <w:p w14:paraId="514107E0" w14:textId="547BB271" w:rsidR="0096089C" w:rsidRPr="0037173D" w:rsidRDefault="000228FC" w:rsidP="0096089C">
      <w:pPr>
        <w:rPr>
          <w:lang w:val="en-GB"/>
        </w:rPr>
      </w:pPr>
      <w:r>
        <w:rPr>
          <w:lang w:val="en-GB"/>
        </w:rPr>
        <w:tab/>
      </w:r>
      <w:r w:rsidR="0096089C" w:rsidRPr="0037173D">
        <w:rPr>
          <w:lang w:val="en-GB"/>
        </w:rPr>
        <w:t xml:space="preserve">The 32 bit </w:t>
      </w:r>
      <w:r w:rsidR="00AD1CCD">
        <w:rPr>
          <w:lang w:val="en-GB"/>
        </w:rPr>
        <w:t xml:space="preserve">ITU polynom 0x04C11DB7 CRC is appended to the last segment of the </w:t>
      </w:r>
      <w:r>
        <w:rPr>
          <w:lang w:val="en-GB"/>
        </w:rPr>
        <w:tab/>
      </w:r>
      <w:r w:rsidR="00AD1CCD">
        <w:rPr>
          <w:lang w:val="en-GB"/>
        </w:rPr>
        <w:t>datagram. The CRC is calculated over all segments.</w:t>
      </w:r>
      <w:r w:rsidR="0096089C" w:rsidRPr="0037173D">
        <w:rPr>
          <w:lang w:val="en-GB"/>
        </w:rPr>
        <w:t xml:space="preserve"> </w:t>
      </w:r>
    </w:p>
    <w:p w14:paraId="46D7F05F" w14:textId="17BF2D7C" w:rsidR="0096089C" w:rsidRPr="000228FC" w:rsidRDefault="000228FC" w:rsidP="0096089C">
      <w:pPr>
        <w:rPr>
          <w:sz w:val="22"/>
          <w:lang w:val="en-GB"/>
        </w:rPr>
      </w:pPr>
      <w:r>
        <w:rPr>
          <w:lang w:val="en-GB"/>
        </w:rPr>
        <w:tab/>
      </w:r>
      <w:r w:rsidR="0096089C" w:rsidRPr="0037173D">
        <w:rPr>
          <w:lang w:val="en-GB"/>
        </w:rPr>
        <w:t>F(x)=</w:t>
      </w:r>
      <w:r>
        <w:rPr>
          <w:lang w:val="en-GB"/>
        </w:rPr>
        <w:t xml:space="preserve"> </w:t>
      </w:r>
      <w:r w:rsidR="0096089C" w:rsidRPr="000228FC">
        <w:rPr>
          <w:sz w:val="22"/>
          <w:lang w:val="en-GB"/>
        </w:rPr>
        <w:t xml:space="preserve">x32 + x26 +  x23 + x22 + x16 + x12 + x11 + x10 + x8 + x7 + x5 + x4 + x2 + x + </w:t>
      </w:r>
      <w:r w:rsidRPr="000228FC">
        <w:rPr>
          <w:sz w:val="22"/>
          <w:lang w:val="en-GB"/>
        </w:rPr>
        <w:tab/>
      </w:r>
      <w:r w:rsidR="0096089C" w:rsidRPr="000228FC">
        <w:rPr>
          <w:sz w:val="22"/>
          <w:lang w:val="en-GB"/>
        </w:rPr>
        <w:t>1</w:t>
      </w:r>
    </w:p>
    <w:p w14:paraId="652D37BD" w14:textId="3E1070AB" w:rsidR="0096089C" w:rsidRPr="0037173D" w:rsidRDefault="000228FC" w:rsidP="0096089C">
      <w:pPr>
        <w:rPr>
          <w:lang w:val="en-GB"/>
        </w:rPr>
      </w:pPr>
      <w:r>
        <w:rPr>
          <w:lang w:val="en-GB"/>
        </w:rPr>
        <w:tab/>
      </w:r>
      <w:r w:rsidR="0096089C" w:rsidRPr="0037173D">
        <w:rPr>
          <w:lang w:val="en-GB"/>
        </w:rPr>
        <w:t>Initial state: 0xFFFF</w:t>
      </w:r>
    </w:p>
    <w:p w14:paraId="7EFB389F" w14:textId="77777777" w:rsidR="00004AAA" w:rsidRPr="0037173D" w:rsidRDefault="00004AAA" w:rsidP="005E78E6">
      <w:pPr>
        <w:rPr>
          <w:lang w:val="en-GB"/>
        </w:rPr>
      </w:pPr>
    </w:p>
    <w:p w14:paraId="06B82E4A" w14:textId="64CEA318" w:rsidR="00004AAA" w:rsidRPr="0037173D" w:rsidRDefault="00004AAA" w:rsidP="005E78E6">
      <w:pPr>
        <w:rPr>
          <w:lang w:val="en-GB"/>
        </w:rPr>
      </w:pPr>
      <w:r w:rsidRPr="0037173D">
        <w:rPr>
          <w:lang w:val="en-GB"/>
        </w:rPr>
        <w:t>4.</w:t>
      </w:r>
      <w:r w:rsidR="00AD1CCD">
        <w:rPr>
          <w:lang w:val="en-GB"/>
        </w:rPr>
        <w:t>3</w:t>
      </w:r>
      <w:r w:rsidRPr="0037173D">
        <w:rPr>
          <w:lang w:val="en-GB"/>
        </w:rPr>
        <w:t xml:space="preserve"> Automatic repeat request (ARQ)</w:t>
      </w:r>
    </w:p>
    <w:p w14:paraId="4FD27B1D" w14:textId="0DF1D874" w:rsidR="00871528" w:rsidRDefault="00871528" w:rsidP="005E78E6">
      <w:pPr>
        <w:rPr>
          <w:ins w:id="145" w:author="Nader Alagha" w:date="2015-04-22T13:14:00Z"/>
          <w:lang w:val="en-GB"/>
        </w:rPr>
      </w:pPr>
      <w:ins w:id="146" w:author="Nader Alagha" w:date="2015-04-22T13:14:00Z">
        <w:r>
          <w:rPr>
            <w:lang w:val="en-GB"/>
          </w:rPr>
          <w:t xml:space="preserve">Single slot format </w:t>
        </w:r>
      </w:ins>
      <w:ins w:id="147" w:author="Nader Alagha" w:date="2015-04-22T13:15:00Z">
        <w:r w:rsidR="002D270D">
          <w:rPr>
            <w:lang w:val="en-GB"/>
          </w:rPr>
          <w:t>with a payload</w:t>
        </w:r>
      </w:ins>
      <w:r w:rsidR="000228FC">
        <w:rPr>
          <w:lang w:val="en-GB"/>
        </w:rPr>
        <w:tab/>
      </w:r>
    </w:p>
    <w:p w14:paraId="2CD34932" w14:textId="58C9E678" w:rsidR="00004AAA" w:rsidRDefault="004F79F2" w:rsidP="005E78E6">
      <w:pPr>
        <w:rPr>
          <w:lang w:val="en-GB"/>
        </w:rPr>
      </w:pPr>
      <w:r>
        <w:rPr>
          <w:lang w:val="en-GB"/>
        </w:rPr>
        <w:t>Datagrams</w:t>
      </w:r>
      <w:r w:rsidR="00004AAA" w:rsidRPr="0037173D">
        <w:rPr>
          <w:lang w:val="en-GB"/>
        </w:rPr>
        <w:t xml:space="preserve"> may or may not use ARQ, this is defined for each </w:t>
      </w:r>
      <w:r w:rsidR="00E53C9C">
        <w:rPr>
          <w:lang w:val="en-GB"/>
        </w:rPr>
        <w:t>datagram</w:t>
      </w:r>
      <w:r w:rsidR="00004AAA" w:rsidRPr="0037173D">
        <w:rPr>
          <w:lang w:val="en-GB"/>
        </w:rPr>
        <w:t xml:space="preserve"> type.</w:t>
      </w:r>
      <w:r>
        <w:rPr>
          <w:lang w:val="en-GB"/>
        </w:rPr>
        <w:t xml:space="preserve"> An </w:t>
      </w:r>
      <w:r w:rsidR="000228FC">
        <w:rPr>
          <w:lang w:val="en-GB"/>
        </w:rPr>
        <w:tab/>
      </w:r>
      <w:r>
        <w:rPr>
          <w:lang w:val="en-GB"/>
        </w:rPr>
        <w:t xml:space="preserve">ARQ will request retransmission of </w:t>
      </w:r>
      <w:r w:rsidR="00AD1CCD">
        <w:rPr>
          <w:lang w:val="en-GB"/>
        </w:rPr>
        <w:t>a specific lost datagram segment.</w:t>
      </w:r>
    </w:p>
    <w:p w14:paraId="6653C07C" w14:textId="77777777" w:rsidR="00AD1CCD" w:rsidRDefault="00AD1CCD" w:rsidP="005E78E6">
      <w:pPr>
        <w:rPr>
          <w:lang w:val="en-GB"/>
        </w:rPr>
      </w:pPr>
    </w:p>
    <w:p w14:paraId="360C3D0C" w14:textId="185C2171" w:rsidR="00AD1CCD" w:rsidRDefault="00AD1CCD" w:rsidP="005E78E6">
      <w:pPr>
        <w:rPr>
          <w:lang w:val="en-GB"/>
        </w:rPr>
      </w:pPr>
      <w:r>
        <w:rPr>
          <w:lang w:val="en-GB"/>
        </w:rPr>
        <w:t>4.4. Acknowledgement (ACK)</w:t>
      </w:r>
    </w:p>
    <w:p w14:paraId="0E8ED3B3" w14:textId="5E75F6EF" w:rsidR="00AD1CCD" w:rsidRDefault="000228FC" w:rsidP="005E78E6">
      <w:pPr>
        <w:rPr>
          <w:lang w:val="en-GB"/>
        </w:rPr>
      </w:pPr>
      <w:r>
        <w:rPr>
          <w:lang w:val="en-GB"/>
        </w:rPr>
        <w:tab/>
      </w:r>
      <w:r w:rsidR="00AD1CCD">
        <w:rPr>
          <w:lang w:val="en-GB"/>
        </w:rPr>
        <w:t xml:space="preserve">All datagrams without CRC errors are acknowledged over the satellite link.  </w:t>
      </w:r>
    </w:p>
    <w:p w14:paraId="6C03D5C5" w14:textId="77777777" w:rsidR="00AD1CCD" w:rsidRDefault="00AD1CCD" w:rsidP="005E78E6">
      <w:pPr>
        <w:rPr>
          <w:lang w:val="en-GB"/>
        </w:rPr>
      </w:pPr>
    </w:p>
    <w:p w14:paraId="6A2CCD5E" w14:textId="4BF8C671" w:rsidR="00AD1CCD" w:rsidRDefault="00AD1CCD" w:rsidP="005E78E6">
      <w:pPr>
        <w:rPr>
          <w:lang w:val="en-GB"/>
        </w:rPr>
      </w:pPr>
      <w:r>
        <w:rPr>
          <w:lang w:val="en-GB"/>
        </w:rPr>
        <w:t>4.5 End delivery notification (EDN)</w:t>
      </w:r>
    </w:p>
    <w:p w14:paraId="21E1AC1A" w14:textId="02239E39" w:rsidR="00AD1CCD" w:rsidRPr="0037173D" w:rsidRDefault="000228FC" w:rsidP="005E78E6">
      <w:pPr>
        <w:rPr>
          <w:lang w:val="en-GB"/>
        </w:rPr>
      </w:pPr>
      <w:r>
        <w:rPr>
          <w:lang w:val="en-GB"/>
        </w:rPr>
        <w:tab/>
      </w:r>
      <w:r w:rsidR="00AD1CCD">
        <w:rPr>
          <w:lang w:val="en-GB"/>
        </w:rPr>
        <w:t xml:space="preserve">All datagrams successfully delivered to the destination will be notified to the </w:t>
      </w:r>
      <w:r>
        <w:rPr>
          <w:lang w:val="en-GB"/>
        </w:rPr>
        <w:tab/>
      </w:r>
      <w:r w:rsidR="00AD1CCD">
        <w:rPr>
          <w:lang w:val="en-GB"/>
        </w:rPr>
        <w:t xml:space="preserve">source. </w:t>
      </w:r>
    </w:p>
    <w:p w14:paraId="0FB9FF2A" w14:textId="77777777" w:rsidR="00004AAA" w:rsidRPr="0037173D" w:rsidRDefault="00004AAA" w:rsidP="005E78E6">
      <w:pPr>
        <w:rPr>
          <w:lang w:val="en-GB"/>
        </w:rPr>
      </w:pPr>
    </w:p>
    <w:p w14:paraId="06134543" w14:textId="062D39D9" w:rsidR="00AD1CCD" w:rsidRDefault="00AD1CCD" w:rsidP="00AD1CCD">
      <w:pPr>
        <w:rPr>
          <w:lang w:val="en-GB"/>
        </w:rPr>
      </w:pPr>
      <w:r>
        <w:rPr>
          <w:lang w:val="en-GB"/>
        </w:rPr>
        <w:t>4.5 End delivery failure (EDF)</w:t>
      </w:r>
    </w:p>
    <w:p w14:paraId="2C54C6CD" w14:textId="76C457EA" w:rsidR="00AD1CCD" w:rsidRPr="0037173D" w:rsidRDefault="000228FC" w:rsidP="00AD1CCD">
      <w:pPr>
        <w:rPr>
          <w:lang w:val="en-GB"/>
        </w:rPr>
      </w:pPr>
      <w:r>
        <w:rPr>
          <w:lang w:val="en-GB"/>
        </w:rPr>
        <w:tab/>
      </w:r>
      <w:r w:rsidR="00AD1CCD">
        <w:rPr>
          <w:lang w:val="en-GB"/>
        </w:rPr>
        <w:t xml:space="preserve">All datagrams not successfully delivered within the timeout or retry limit will be </w:t>
      </w:r>
      <w:r>
        <w:rPr>
          <w:lang w:val="en-GB"/>
        </w:rPr>
        <w:tab/>
      </w:r>
      <w:r w:rsidR="00AD1CCD">
        <w:rPr>
          <w:lang w:val="en-GB"/>
        </w:rPr>
        <w:t xml:space="preserve">notified to the source. </w:t>
      </w:r>
    </w:p>
    <w:p w14:paraId="380546E3" w14:textId="13AF3F3E" w:rsidR="006845BA" w:rsidRDefault="006845BA">
      <w:pPr>
        <w:rPr>
          <w:lang w:val="en-GB"/>
        </w:rPr>
      </w:pPr>
      <w:r>
        <w:rPr>
          <w:lang w:val="en-GB"/>
        </w:rPr>
        <w:br w:type="page"/>
      </w:r>
    </w:p>
    <w:p w14:paraId="4519DC21" w14:textId="77777777" w:rsidR="005E78E6" w:rsidRPr="0037173D" w:rsidRDefault="005E78E6" w:rsidP="005E78E6">
      <w:pPr>
        <w:rPr>
          <w:lang w:val="en-GB"/>
        </w:rPr>
      </w:pPr>
    </w:p>
    <w:p w14:paraId="68904F29" w14:textId="30305E80" w:rsidR="004D6E13" w:rsidRPr="0037173D" w:rsidRDefault="004D6E13" w:rsidP="004D6E13">
      <w:pPr>
        <w:rPr>
          <w:lang w:val="en-GB"/>
        </w:rPr>
      </w:pPr>
      <w:r w:rsidRPr="0037173D">
        <w:rPr>
          <w:lang w:val="en-GB"/>
        </w:rPr>
        <w:t>4.</w:t>
      </w:r>
      <w:r w:rsidR="00EA2376">
        <w:rPr>
          <w:lang w:val="en-GB"/>
        </w:rPr>
        <w:t xml:space="preserve">6 </w:t>
      </w:r>
      <w:r w:rsidR="002C58A5" w:rsidRPr="0037173D">
        <w:rPr>
          <w:lang w:val="en-GB"/>
        </w:rPr>
        <w:t>Physical</w:t>
      </w:r>
      <w:r w:rsidRPr="0037173D">
        <w:rPr>
          <w:lang w:val="en-GB"/>
        </w:rPr>
        <w:t xml:space="preserve"> and </w:t>
      </w:r>
      <w:r w:rsidR="002C58A5" w:rsidRPr="0037173D">
        <w:rPr>
          <w:lang w:val="en-GB"/>
        </w:rPr>
        <w:t>Logical</w:t>
      </w:r>
      <w:r w:rsidRPr="0037173D">
        <w:rPr>
          <w:lang w:val="en-GB"/>
        </w:rPr>
        <w:t xml:space="preserve"> channels</w:t>
      </w:r>
    </w:p>
    <w:p w14:paraId="0C7F5F7D" w14:textId="1DA7BE42" w:rsidR="004D6E13" w:rsidRPr="0037173D" w:rsidRDefault="004D72D6" w:rsidP="004D6E13">
      <w:pPr>
        <w:rPr>
          <w:lang w:val="en-GB"/>
        </w:rPr>
      </w:pPr>
      <w:r>
        <w:rPr>
          <w:lang w:val="en-GB"/>
        </w:rPr>
        <w:tab/>
      </w:r>
      <w:r w:rsidR="004D6E13" w:rsidRPr="0037173D">
        <w:rPr>
          <w:lang w:val="en-GB"/>
        </w:rPr>
        <w:t xml:space="preserve">VDES uses several channels to carry data. These channels are separated into </w:t>
      </w:r>
      <w:r>
        <w:rPr>
          <w:lang w:val="en-GB"/>
        </w:rPr>
        <w:tab/>
      </w:r>
      <w:r w:rsidR="009D109F">
        <w:rPr>
          <w:lang w:val="en-GB"/>
        </w:rPr>
        <w:t>Physical and Logical C</w:t>
      </w:r>
      <w:r w:rsidR="004D6E13" w:rsidRPr="0037173D">
        <w:rPr>
          <w:lang w:val="en-GB"/>
        </w:rPr>
        <w:t>hannels.</w:t>
      </w:r>
      <w:r w:rsidR="0096089C" w:rsidRPr="0037173D">
        <w:rPr>
          <w:lang w:val="en-GB"/>
        </w:rPr>
        <w:t xml:space="preserve"> </w:t>
      </w:r>
      <w:r w:rsidR="009D109F">
        <w:rPr>
          <w:lang w:val="en-GB"/>
        </w:rPr>
        <w:t>The</w:t>
      </w:r>
      <w:r w:rsidR="0096089C" w:rsidRPr="0037173D">
        <w:rPr>
          <w:lang w:val="en-GB"/>
        </w:rPr>
        <w:t xml:space="preserve"> satellite transmits a Bulletin Board that </w:t>
      </w:r>
      <w:r>
        <w:rPr>
          <w:lang w:val="en-GB"/>
        </w:rPr>
        <w:tab/>
      </w:r>
      <w:r w:rsidR="0096089C" w:rsidRPr="0037173D">
        <w:rPr>
          <w:lang w:val="en-GB"/>
        </w:rPr>
        <w:t xml:space="preserve">defines the configuration of these channels. </w:t>
      </w:r>
    </w:p>
    <w:p w14:paraId="53C62715" w14:textId="77777777" w:rsidR="002C58A5" w:rsidRPr="0037173D" w:rsidRDefault="002C58A5" w:rsidP="004D6E13">
      <w:pPr>
        <w:rPr>
          <w:rFonts w:ascii="Times" w:hAnsi="Times" w:cs="Times"/>
          <w:color w:val="262626"/>
          <w:sz w:val="28"/>
          <w:szCs w:val="28"/>
          <w:lang w:val="en-GB"/>
        </w:rPr>
      </w:pPr>
    </w:p>
    <w:p w14:paraId="73D63495" w14:textId="64DC4ACF" w:rsidR="002C58A5" w:rsidRPr="0037173D" w:rsidRDefault="002C58A5" w:rsidP="004D6E13">
      <w:pPr>
        <w:rPr>
          <w:lang w:val="en-GB"/>
        </w:rPr>
      </w:pPr>
      <w:r w:rsidRPr="0037173D">
        <w:rPr>
          <w:lang w:val="en-GB"/>
        </w:rPr>
        <w:t>4.</w:t>
      </w:r>
      <w:r w:rsidR="00EA2376">
        <w:rPr>
          <w:lang w:val="en-GB"/>
        </w:rPr>
        <w:t>7</w:t>
      </w:r>
      <w:r w:rsidR="008873A0">
        <w:rPr>
          <w:lang w:val="en-GB"/>
        </w:rPr>
        <w:t xml:space="preserve"> Physical C</w:t>
      </w:r>
      <w:r w:rsidRPr="0037173D">
        <w:rPr>
          <w:lang w:val="en-GB"/>
        </w:rPr>
        <w:t>hannels</w:t>
      </w:r>
    </w:p>
    <w:p w14:paraId="0CA8D646" w14:textId="4D861276" w:rsidR="0096089C" w:rsidRPr="0037173D" w:rsidRDefault="004D72D6" w:rsidP="004D6E13">
      <w:pPr>
        <w:rPr>
          <w:lang w:val="en-GB"/>
        </w:rPr>
      </w:pPr>
      <w:r>
        <w:rPr>
          <w:lang w:val="en-GB"/>
        </w:rPr>
        <w:tab/>
      </w:r>
      <w:r w:rsidR="004D6E13" w:rsidRPr="0037173D">
        <w:rPr>
          <w:lang w:val="en-GB"/>
        </w:rPr>
        <w:t xml:space="preserve">The Physical </w:t>
      </w:r>
      <w:r w:rsidR="008873A0">
        <w:rPr>
          <w:lang w:val="en-GB"/>
        </w:rPr>
        <w:t>C</w:t>
      </w:r>
      <w:r w:rsidR="004D6E13" w:rsidRPr="0037173D">
        <w:rPr>
          <w:lang w:val="en-GB"/>
        </w:rPr>
        <w:t xml:space="preserve">hannels </w:t>
      </w:r>
      <w:r w:rsidR="008873A0">
        <w:rPr>
          <w:lang w:val="en-GB"/>
        </w:rPr>
        <w:t xml:space="preserve">(PC) </w:t>
      </w:r>
      <w:r w:rsidR="004D6E13" w:rsidRPr="0037173D">
        <w:rPr>
          <w:lang w:val="en-GB"/>
        </w:rPr>
        <w:t xml:space="preserve">are determined by the center frequency, </w:t>
      </w:r>
      <w:r w:rsidR="001C50F2">
        <w:rPr>
          <w:lang w:val="en-GB"/>
        </w:rPr>
        <w:t xml:space="preserve">subframe </w:t>
      </w:r>
      <w:r>
        <w:rPr>
          <w:lang w:val="en-GB"/>
        </w:rPr>
        <w:tab/>
      </w:r>
      <w:r w:rsidR="00853921">
        <w:rPr>
          <w:lang w:val="en-GB"/>
        </w:rPr>
        <w:t>f</w:t>
      </w:r>
      <w:r w:rsidR="001C50F2">
        <w:rPr>
          <w:lang w:val="en-GB"/>
        </w:rPr>
        <w:t>ormat and start</w:t>
      </w:r>
      <w:r w:rsidR="002C58A5" w:rsidRPr="0037173D">
        <w:rPr>
          <w:lang w:val="en-GB"/>
        </w:rPr>
        <w:t xml:space="preserve"> </w:t>
      </w:r>
      <w:r w:rsidR="004D6E13" w:rsidRPr="0037173D">
        <w:rPr>
          <w:lang w:val="en-GB"/>
        </w:rPr>
        <w:t>timeslot</w:t>
      </w:r>
      <w:r w:rsidR="001C50F2">
        <w:rPr>
          <w:lang w:val="en-GB"/>
        </w:rPr>
        <w:t>.</w:t>
      </w:r>
      <w:r w:rsidR="0096089C" w:rsidRPr="0037173D">
        <w:rPr>
          <w:lang w:val="en-GB"/>
        </w:rPr>
        <w:t xml:space="preserve"> </w:t>
      </w:r>
    </w:p>
    <w:p w14:paraId="63C0EBA9" w14:textId="77777777" w:rsidR="002C58A5" w:rsidRPr="0037173D" w:rsidRDefault="002C58A5" w:rsidP="004D6E13">
      <w:pPr>
        <w:rPr>
          <w:lang w:val="en-GB"/>
        </w:rPr>
      </w:pPr>
    </w:p>
    <w:p w14:paraId="7B1D9286" w14:textId="0A3CC571" w:rsidR="002C58A5" w:rsidRPr="0037173D" w:rsidRDefault="002C58A5" w:rsidP="004D6E13">
      <w:pPr>
        <w:rPr>
          <w:lang w:val="en-GB"/>
        </w:rPr>
      </w:pPr>
      <w:r w:rsidRPr="0037173D">
        <w:rPr>
          <w:lang w:val="en-GB"/>
        </w:rPr>
        <w:t>4.</w:t>
      </w:r>
      <w:r w:rsidR="00EA2376">
        <w:rPr>
          <w:lang w:val="en-GB"/>
        </w:rPr>
        <w:t>8</w:t>
      </w:r>
      <w:r w:rsidR="008873A0">
        <w:rPr>
          <w:lang w:val="en-GB"/>
        </w:rPr>
        <w:t xml:space="preserve"> Logical C</w:t>
      </w:r>
      <w:r w:rsidRPr="0037173D">
        <w:rPr>
          <w:lang w:val="en-GB"/>
        </w:rPr>
        <w:t>hannels</w:t>
      </w:r>
      <w:r w:rsidR="008873A0">
        <w:rPr>
          <w:lang w:val="en-GB"/>
        </w:rPr>
        <w:t xml:space="preserve">  (LC)</w:t>
      </w:r>
    </w:p>
    <w:p w14:paraId="4EE335D1" w14:textId="0470BB75" w:rsidR="002C58A5" w:rsidRPr="0037173D" w:rsidRDefault="004D72D6" w:rsidP="004D6E13">
      <w:pPr>
        <w:rPr>
          <w:lang w:val="en-GB"/>
        </w:rPr>
      </w:pPr>
      <w:r>
        <w:rPr>
          <w:lang w:val="en-GB"/>
        </w:rPr>
        <w:tab/>
      </w:r>
      <w:r w:rsidR="00B477C2">
        <w:rPr>
          <w:lang w:val="en-GB"/>
        </w:rPr>
        <w:t xml:space="preserve">The logical channels are </w:t>
      </w:r>
      <w:r w:rsidR="002C58A5" w:rsidRPr="0037173D">
        <w:rPr>
          <w:lang w:val="en-GB"/>
        </w:rPr>
        <w:t xml:space="preserve">divided into </w:t>
      </w:r>
      <w:r w:rsidR="00CE38E4" w:rsidRPr="0037173D">
        <w:rPr>
          <w:lang w:val="en-GB"/>
        </w:rPr>
        <w:t xml:space="preserve">signalling </w:t>
      </w:r>
      <w:r w:rsidR="002C58A5" w:rsidRPr="0037173D">
        <w:rPr>
          <w:lang w:val="en-GB"/>
        </w:rPr>
        <w:t xml:space="preserve">and </w:t>
      </w:r>
      <w:r w:rsidR="00CE38E4">
        <w:rPr>
          <w:lang w:val="en-GB"/>
        </w:rPr>
        <w:t>data</w:t>
      </w:r>
      <w:r w:rsidR="00CE38E4" w:rsidRPr="0037173D">
        <w:rPr>
          <w:lang w:val="en-GB"/>
        </w:rPr>
        <w:t xml:space="preserve"> </w:t>
      </w:r>
      <w:r w:rsidR="002C58A5" w:rsidRPr="0037173D">
        <w:rPr>
          <w:lang w:val="en-GB"/>
        </w:rPr>
        <w:t>channels.</w:t>
      </w:r>
      <w:r w:rsidR="00CE38E4">
        <w:rPr>
          <w:lang w:val="en-GB"/>
        </w:rPr>
        <w:t xml:space="preserve"> These are </w:t>
      </w:r>
      <w:r>
        <w:rPr>
          <w:lang w:val="en-GB"/>
        </w:rPr>
        <w:tab/>
      </w:r>
      <w:r w:rsidR="00CE38E4">
        <w:rPr>
          <w:lang w:val="en-GB"/>
        </w:rPr>
        <w:t>described below.</w:t>
      </w:r>
      <w:r w:rsidR="0096089C" w:rsidRPr="0037173D">
        <w:rPr>
          <w:lang w:val="en-GB"/>
        </w:rPr>
        <w:t xml:space="preserve"> </w:t>
      </w:r>
    </w:p>
    <w:p w14:paraId="6F042BFA" w14:textId="77777777" w:rsidR="00B451A8" w:rsidRPr="0037173D" w:rsidRDefault="00B451A8" w:rsidP="004D6E13">
      <w:pPr>
        <w:rPr>
          <w:lang w:val="en-GB"/>
        </w:rPr>
      </w:pPr>
    </w:p>
    <w:p w14:paraId="1DB4CCED" w14:textId="0F98A71D" w:rsidR="002B251D" w:rsidRDefault="002B251D" w:rsidP="004D6E13">
      <w:pPr>
        <w:rPr>
          <w:lang w:val="en-GB"/>
        </w:rPr>
      </w:pPr>
      <w:r>
        <w:rPr>
          <w:lang w:val="en-GB"/>
        </w:rPr>
        <w:t>4.</w:t>
      </w:r>
      <w:r w:rsidR="00EA2376">
        <w:rPr>
          <w:lang w:val="en-GB"/>
        </w:rPr>
        <w:t>9</w:t>
      </w:r>
      <w:r>
        <w:rPr>
          <w:lang w:val="en-GB"/>
        </w:rPr>
        <w:t xml:space="preserve"> Signa</w:t>
      </w:r>
      <w:r w:rsidR="000446AA">
        <w:rPr>
          <w:lang w:val="en-GB"/>
        </w:rPr>
        <w:t>l</w:t>
      </w:r>
      <w:r>
        <w:rPr>
          <w:lang w:val="en-GB"/>
        </w:rPr>
        <w:t xml:space="preserve">ling </w:t>
      </w:r>
      <w:r w:rsidR="008873A0">
        <w:rPr>
          <w:lang w:val="en-GB"/>
        </w:rPr>
        <w:t>Logical C</w:t>
      </w:r>
      <w:r>
        <w:rPr>
          <w:lang w:val="en-GB"/>
        </w:rPr>
        <w:t>hannels</w:t>
      </w:r>
      <w:ins w:id="148" w:author="Nader Alagha" w:date="2015-04-22T13:22:00Z">
        <w:r w:rsidR="002D270D">
          <w:rPr>
            <w:lang w:val="en-GB"/>
          </w:rPr>
          <w:t xml:space="preserve">  (or bursts?)</w:t>
        </w:r>
      </w:ins>
    </w:p>
    <w:p w14:paraId="0E181474" w14:textId="57665DA0" w:rsidR="00B451A8" w:rsidRDefault="004D72D6" w:rsidP="004D6E13">
      <w:pPr>
        <w:rPr>
          <w:lang w:val="en-GB"/>
        </w:rPr>
      </w:pPr>
      <w:r>
        <w:rPr>
          <w:lang w:val="en-GB"/>
        </w:rPr>
        <w:tab/>
      </w:r>
      <w:r w:rsidR="00B451A8" w:rsidRPr="0037173D">
        <w:rPr>
          <w:lang w:val="en-GB"/>
        </w:rPr>
        <w:t xml:space="preserve">The following </w:t>
      </w:r>
      <w:r w:rsidR="000446AA">
        <w:rPr>
          <w:lang w:val="en-GB"/>
        </w:rPr>
        <w:t>up</w:t>
      </w:r>
      <w:r w:rsidR="002B251D">
        <w:rPr>
          <w:lang w:val="en-GB"/>
        </w:rPr>
        <w:t>link signalling channels are used:</w:t>
      </w:r>
    </w:p>
    <w:p w14:paraId="51C3D874" w14:textId="5B40D6F5" w:rsidR="000446AA" w:rsidRPr="004D72D6" w:rsidRDefault="000446AA" w:rsidP="004D72D6">
      <w:pPr>
        <w:pStyle w:val="ListParagraph"/>
        <w:numPr>
          <w:ilvl w:val="0"/>
          <w:numId w:val="15"/>
        </w:numPr>
        <w:rPr>
          <w:lang w:val="en-GB"/>
        </w:rPr>
      </w:pPr>
      <w:r w:rsidRPr="004D72D6">
        <w:rPr>
          <w:lang w:val="en-GB"/>
        </w:rPr>
        <w:t xml:space="preserve">Random </w:t>
      </w:r>
      <w:r w:rsidR="00A532E2" w:rsidRPr="004D72D6">
        <w:rPr>
          <w:lang w:val="en-GB"/>
        </w:rPr>
        <w:t>a</w:t>
      </w:r>
      <w:r w:rsidRPr="004D72D6">
        <w:rPr>
          <w:lang w:val="en-GB"/>
        </w:rPr>
        <w:t>ccess resource request</w:t>
      </w:r>
    </w:p>
    <w:p w14:paraId="7AC387EF" w14:textId="20977B91" w:rsidR="00A532E2" w:rsidRPr="004D72D6" w:rsidRDefault="00A532E2" w:rsidP="004D72D6">
      <w:pPr>
        <w:pStyle w:val="ListParagraph"/>
        <w:numPr>
          <w:ilvl w:val="0"/>
          <w:numId w:val="15"/>
        </w:numPr>
        <w:rPr>
          <w:lang w:val="en-GB"/>
        </w:rPr>
      </w:pPr>
      <w:r w:rsidRPr="004D72D6">
        <w:rPr>
          <w:lang w:val="en-GB"/>
        </w:rPr>
        <w:t>Announcement response</w:t>
      </w:r>
    </w:p>
    <w:p w14:paraId="726BAF79" w14:textId="07303A50" w:rsidR="00A532E2" w:rsidRPr="004D72D6" w:rsidRDefault="00887E79" w:rsidP="004D72D6">
      <w:pPr>
        <w:pStyle w:val="ListParagraph"/>
        <w:numPr>
          <w:ilvl w:val="0"/>
          <w:numId w:val="15"/>
        </w:numPr>
        <w:rPr>
          <w:lang w:val="en-GB"/>
        </w:rPr>
      </w:pPr>
      <w:r w:rsidRPr="004D72D6">
        <w:rPr>
          <w:lang w:val="en-GB"/>
        </w:rPr>
        <w:t>Acknowledgement</w:t>
      </w:r>
    </w:p>
    <w:p w14:paraId="4E008ACC" w14:textId="18BA3291" w:rsidR="00A532E2" w:rsidRPr="004D72D6" w:rsidRDefault="00A532E2" w:rsidP="004D72D6">
      <w:pPr>
        <w:pStyle w:val="ListParagraph"/>
        <w:numPr>
          <w:ilvl w:val="0"/>
          <w:numId w:val="15"/>
        </w:numPr>
        <w:rPr>
          <w:lang w:val="en-GB"/>
        </w:rPr>
      </w:pPr>
      <w:r w:rsidRPr="004D72D6">
        <w:rPr>
          <w:lang w:val="en-GB"/>
        </w:rPr>
        <w:t>Automatic repeat request</w:t>
      </w:r>
    </w:p>
    <w:p w14:paraId="3E35F1E0" w14:textId="77777777" w:rsidR="002D3BA0" w:rsidRDefault="002D3BA0" w:rsidP="008873A0">
      <w:pPr>
        <w:rPr>
          <w:lang w:val="en-GB"/>
        </w:rPr>
      </w:pPr>
      <w:bookmarkStart w:id="149" w:name="_Toc440784112"/>
      <w:bookmarkStart w:id="150" w:name="_Toc440784121"/>
    </w:p>
    <w:p w14:paraId="126BD1CB" w14:textId="20006A82" w:rsidR="008873A0" w:rsidRDefault="002D3BA0" w:rsidP="008873A0">
      <w:pPr>
        <w:rPr>
          <w:lang w:val="en-GB"/>
        </w:rPr>
      </w:pPr>
      <w:r>
        <w:rPr>
          <w:lang w:val="en-GB"/>
        </w:rPr>
        <w:t>4.</w:t>
      </w:r>
      <w:r w:rsidR="00EA2376">
        <w:rPr>
          <w:lang w:val="en-GB"/>
        </w:rPr>
        <w:t>9</w:t>
      </w:r>
      <w:r>
        <w:rPr>
          <w:lang w:val="en-GB"/>
        </w:rPr>
        <w:t xml:space="preserve">.1 </w:t>
      </w:r>
      <w:r w:rsidR="00A532E2">
        <w:rPr>
          <w:lang w:val="en-GB"/>
        </w:rPr>
        <w:t xml:space="preserve">Random access resource request </w:t>
      </w:r>
      <w:r>
        <w:rPr>
          <w:lang w:val="en-GB"/>
        </w:rPr>
        <w:t>(</w:t>
      </w:r>
      <w:r w:rsidR="00A532E2">
        <w:rPr>
          <w:lang w:val="en-GB"/>
        </w:rPr>
        <w:t>RQ</w:t>
      </w:r>
      <w:r>
        <w:rPr>
          <w:lang w:val="en-GB"/>
        </w:rPr>
        <w:t>SC)</w:t>
      </w:r>
    </w:p>
    <w:p w14:paraId="71416E87" w14:textId="0FB6F6EB" w:rsidR="002D3BA0" w:rsidRDefault="00A532E2" w:rsidP="00A532E2">
      <w:pPr>
        <w:rPr>
          <w:lang w:val="en-GB"/>
        </w:rPr>
      </w:pPr>
      <w:r>
        <w:rPr>
          <w:lang w:val="en-GB"/>
        </w:rPr>
        <w:tab/>
      </w:r>
      <w:r w:rsidRPr="00A532E2">
        <w:rPr>
          <w:lang w:val="en-GB"/>
        </w:rPr>
        <w:t xml:space="preserve">A ship uses this channel to access the network. This channel is a pure Aloha </w:t>
      </w:r>
      <w:r>
        <w:rPr>
          <w:lang w:val="en-GB"/>
        </w:rPr>
        <w:tab/>
      </w:r>
      <w:r w:rsidRPr="00A532E2">
        <w:rPr>
          <w:lang w:val="en-GB"/>
        </w:rPr>
        <w:t xml:space="preserve">channel. A ship will randomly select the transmission time within the slots </w:t>
      </w:r>
      <w:r>
        <w:rPr>
          <w:lang w:val="en-GB"/>
        </w:rPr>
        <w:tab/>
      </w:r>
      <w:r w:rsidRPr="00A532E2">
        <w:rPr>
          <w:lang w:val="en-GB"/>
        </w:rPr>
        <w:t>allocated for this channel</w:t>
      </w:r>
      <w:r>
        <w:rPr>
          <w:lang w:val="en-GB"/>
        </w:rPr>
        <w:t xml:space="preserve"> on the Bulletin Board.</w:t>
      </w:r>
    </w:p>
    <w:p w14:paraId="792B446C" w14:textId="0E88218A" w:rsidR="00A532E2" w:rsidRPr="00A532E2" w:rsidRDefault="00A532E2" w:rsidP="00A532E2">
      <w:pPr>
        <w:rPr>
          <w:lang w:val="en-GB"/>
        </w:rPr>
      </w:pPr>
      <w:r>
        <w:rPr>
          <w:lang w:val="en-GB"/>
        </w:rPr>
        <w:tab/>
        <w:t xml:space="preserve">The </w:t>
      </w:r>
      <w:r w:rsidR="00887E79">
        <w:rPr>
          <w:lang w:val="en-GB"/>
        </w:rPr>
        <w:t>request</w:t>
      </w:r>
      <w:r>
        <w:rPr>
          <w:lang w:val="en-GB"/>
        </w:rPr>
        <w:t xml:space="preserve"> in</w:t>
      </w:r>
      <w:r w:rsidR="00887E79">
        <w:rPr>
          <w:lang w:val="en-GB"/>
        </w:rPr>
        <w:t>cludes a downlink C/N0 estimate</w:t>
      </w:r>
      <w:r w:rsidR="004D72D6">
        <w:rPr>
          <w:lang w:val="en-GB"/>
        </w:rPr>
        <w:t xml:space="preserve"> and message size.</w:t>
      </w:r>
    </w:p>
    <w:p w14:paraId="3A34E6F5" w14:textId="77777777" w:rsidR="00CE38E4" w:rsidRDefault="00CE38E4" w:rsidP="002D3BA0">
      <w:pPr>
        <w:pStyle w:val="ListParagraph"/>
        <w:ind w:left="820"/>
        <w:rPr>
          <w:rFonts w:ascii="Arial" w:hAnsi="Arial" w:cs="Arial"/>
          <w:lang w:val="en-GB"/>
        </w:rPr>
      </w:pPr>
    </w:p>
    <w:p w14:paraId="06B9B0D1" w14:textId="2D0F18AC" w:rsidR="00CE38E4" w:rsidRDefault="00EA2376" w:rsidP="00CE38E4">
      <w:pPr>
        <w:rPr>
          <w:lang w:val="en-GB"/>
        </w:rPr>
      </w:pPr>
      <w:r>
        <w:rPr>
          <w:lang w:val="en-GB"/>
        </w:rPr>
        <w:t>4.9</w:t>
      </w:r>
      <w:r w:rsidR="00CE38E4" w:rsidRPr="00CE38E4">
        <w:rPr>
          <w:lang w:val="en-GB"/>
        </w:rPr>
        <w:t xml:space="preserve">.2 Announcement </w:t>
      </w:r>
      <w:r w:rsidR="00A532E2">
        <w:rPr>
          <w:lang w:val="en-GB"/>
        </w:rPr>
        <w:t>response c</w:t>
      </w:r>
      <w:r w:rsidR="00CE38E4" w:rsidRPr="00CE38E4">
        <w:rPr>
          <w:lang w:val="en-GB"/>
        </w:rPr>
        <w:t>hannel (</w:t>
      </w:r>
      <w:r w:rsidR="00A532E2">
        <w:rPr>
          <w:lang w:val="en-GB"/>
        </w:rPr>
        <w:t>AR</w:t>
      </w:r>
      <w:r w:rsidR="00CE38E4" w:rsidRPr="00CE38E4">
        <w:rPr>
          <w:lang w:val="en-GB"/>
        </w:rPr>
        <w:t>SC)</w:t>
      </w:r>
    </w:p>
    <w:p w14:paraId="1FF7BA8C" w14:textId="45F446B3" w:rsidR="00E70BAA" w:rsidRDefault="00CE38E4" w:rsidP="00887E79">
      <w:pPr>
        <w:rPr>
          <w:lang w:val="en-GB"/>
        </w:rPr>
      </w:pPr>
      <w:r>
        <w:rPr>
          <w:lang w:val="en-GB"/>
        </w:rPr>
        <w:tab/>
      </w:r>
      <w:r w:rsidR="00887E79">
        <w:rPr>
          <w:lang w:val="en-GB"/>
        </w:rPr>
        <w:t xml:space="preserve">A ship uses this channel to inform the satellite that it is ready to receive a </w:t>
      </w:r>
      <w:r w:rsidR="00887E79">
        <w:rPr>
          <w:lang w:val="en-GB"/>
        </w:rPr>
        <w:tab/>
        <w:t>message</w:t>
      </w:r>
      <w:r w:rsidR="00E70BAA">
        <w:rPr>
          <w:lang w:val="en-GB"/>
        </w:rPr>
        <w:t>.</w:t>
      </w:r>
      <w:r w:rsidR="00887E79">
        <w:rPr>
          <w:lang w:val="en-GB"/>
        </w:rPr>
        <w:t xml:space="preserve"> The response includes a downlink C/N0 estimate.</w:t>
      </w:r>
    </w:p>
    <w:p w14:paraId="448ED614" w14:textId="77777777" w:rsidR="00213664" w:rsidRDefault="00213664" w:rsidP="00CE38E4">
      <w:pPr>
        <w:rPr>
          <w:lang w:val="en-GB"/>
        </w:rPr>
      </w:pPr>
    </w:p>
    <w:p w14:paraId="36B78DF7" w14:textId="4D520AF0" w:rsidR="00213664" w:rsidRPr="00CE38E4" w:rsidRDefault="00EA2376" w:rsidP="00CE38E4">
      <w:pPr>
        <w:rPr>
          <w:lang w:val="en-GB"/>
        </w:rPr>
      </w:pPr>
      <w:r>
        <w:rPr>
          <w:lang w:val="en-GB"/>
        </w:rPr>
        <w:t>4.9</w:t>
      </w:r>
      <w:r w:rsidR="00213664">
        <w:rPr>
          <w:lang w:val="en-GB"/>
        </w:rPr>
        <w:t>.3</w:t>
      </w:r>
      <w:r w:rsidR="00213664">
        <w:rPr>
          <w:lang w:val="en-GB"/>
        </w:rPr>
        <w:tab/>
      </w:r>
      <w:r w:rsidR="00887E79">
        <w:rPr>
          <w:lang w:val="en-GB"/>
        </w:rPr>
        <w:t xml:space="preserve">Acknowledgement </w:t>
      </w:r>
      <w:r w:rsidR="00213664">
        <w:rPr>
          <w:lang w:val="en-GB"/>
        </w:rPr>
        <w:t>(</w:t>
      </w:r>
      <w:r w:rsidR="00887E79">
        <w:rPr>
          <w:lang w:val="en-GB"/>
        </w:rPr>
        <w:t>ACSC</w:t>
      </w:r>
      <w:r w:rsidR="00213664">
        <w:rPr>
          <w:lang w:val="en-GB"/>
        </w:rPr>
        <w:t>)</w:t>
      </w:r>
    </w:p>
    <w:p w14:paraId="5CF26CD5" w14:textId="65EDF65F" w:rsidR="00F762B2" w:rsidRDefault="00F762B2" w:rsidP="008873A0">
      <w:pPr>
        <w:rPr>
          <w:lang w:val="en-GB"/>
        </w:rPr>
      </w:pPr>
      <w:r>
        <w:rPr>
          <w:lang w:val="en-GB"/>
        </w:rPr>
        <w:tab/>
      </w:r>
      <w:r w:rsidR="007978E8">
        <w:rPr>
          <w:lang w:val="en-GB"/>
        </w:rPr>
        <w:t xml:space="preserve">A ship uses this channel to inform the satellite that it has received a message </w:t>
      </w:r>
      <w:r w:rsidR="007978E8">
        <w:rPr>
          <w:lang w:val="en-GB"/>
        </w:rPr>
        <w:tab/>
        <w:t xml:space="preserve">correctly (CRC match). </w:t>
      </w:r>
    </w:p>
    <w:p w14:paraId="42D5F1BF" w14:textId="77777777" w:rsidR="007978E8" w:rsidRDefault="007978E8" w:rsidP="008873A0">
      <w:pPr>
        <w:rPr>
          <w:lang w:val="en-GB"/>
        </w:rPr>
      </w:pPr>
    </w:p>
    <w:p w14:paraId="5B46087C" w14:textId="62F82802" w:rsidR="00F762B2" w:rsidRDefault="00EA2376" w:rsidP="008873A0">
      <w:pPr>
        <w:rPr>
          <w:lang w:val="en-GB"/>
        </w:rPr>
      </w:pPr>
      <w:r>
        <w:rPr>
          <w:lang w:val="en-GB"/>
        </w:rPr>
        <w:t>4.9</w:t>
      </w:r>
      <w:r w:rsidR="00F762B2">
        <w:rPr>
          <w:lang w:val="en-GB"/>
        </w:rPr>
        <w:t>.4</w:t>
      </w:r>
      <w:r w:rsidR="00F762B2">
        <w:rPr>
          <w:lang w:val="en-GB"/>
        </w:rPr>
        <w:tab/>
      </w:r>
      <w:r w:rsidR="007978E8">
        <w:rPr>
          <w:lang w:val="en-GB"/>
        </w:rPr>
        <w:t>Automatic repeat request (ARQS</w:t>
      </w:r>
      <w:r w:rsidR="00F762B2">
        <w:rPr>
          <w:lang w:val="en-GB"/>
        </w:rPr>
        <w:t>C)</w:t>
      </w:r>
    </w:p>
    <w:p w14:paraId="39F17972" w14:textId="3AE89685" w:rsidR="007978E8" w:rsidRDefault="00F762B2" w:rsidP="007978E8">
      <w:pPr>
        <w:rPr>
          <w:lang w:val="en-GB"/>
        </w:rPr>
      </w:pPr>
      <w:r>
        <w:rPr>
          <w:lang w:val="en-GB"/>
        </w:rPr>
        <w:tab/>
      </w:r>
      <w:r w:rsidR="007978E8">
        <w:rPr>
          <w:lang w:val="en-GB"/>
        </w:rPr>
        <w:t xml:space="preserve">A ship uses this channel to inform the satellite that it has not receive a message </w:t>
      </w:r>
      <w:r w:rsidR="007978E8">
        <w:rPr>
          <w:lang w:val="en-GB"/>
        </w:rPr>
        <w:tab/>
        <w:t xml:space="preserve">correctly (CRC failure).  The ship can request retransmission of the whole </w:t>
      </w:r>
      <w:r w:rsidR="007978E8">
        <w:rPr>
          <w:lang w:val="en-GB"/>
        </w:rPr>
        <w:tab/>
        <w:t xml:space="preserve">message or up to 4 fragments. The acknowledgement includes a downlink C/N0 </w:t>
      </w:r>
      <w:r w:rsidR="007978E8">
        <w:rPr>
          <w:lang w:val="en-GB"/>
        </w:rPr>
        <w:tab/>
        <w:t>estimate.</w:t>
      </w:r>
    </w:p>
    <w:p w14:paraId="07E341F7" w14:textId="77777777" w:rsidR="007978E8" w:rsidRDefault="007978E8" w:rsidP="007978E8">
      <w:pPr>
        <w:rPr>
          <w:lang w:val="en-GB"/>
        </w:rPr>
      </w:pPr>
    </w:p>
    <w:p w14:paraId="34664572" w14:textId="06B34F08" w:rsidR="007978E8" w:rsidRDefault="007978E8" w:rsidP="007978E8">
      <w:pPr>
        <w:rPr>
          <w:lang w:val="en-GB"/>
        </w:rPr>
      </w:pPr>
      <w:r>
        <w:rPr>
          <w:lang w:val="en-GB"/>
        </w:rPr>
        <w:t>4.10 Data Logical Channels</w:t>
      </w:r>
    </w:p>
    <w:p w14:paraId="154B920C" w14:textId="77777777" w:rsidR="004D72D6" w:rsidRDefault="007978E8" w:rsidP="004D72D6">
      <w:pPr>
        <w:rPr>
          <w:lang w:val="en-GB"/>
        </w:rPr>
      </w:pPr>
      <w:r>
        <w:rPr>
          <w:lang w:val="en-GB"/>
        </w:rPr>
        <w:tab/>
        <w:t>The following data channels are used:</w:t>
      </w:r>
    </w:p>
    <w:p w14:paraId="05B5EDB9" w14:textId="57FBEB4E" w:rsidR="004D72D6" w:rsidRPr="004D72D6" w:rsidRDefault="007978E8" w:rsidP="004D72D6">
      <w:pPr>
        <w:pStyle w:val="ListParagraph"/>
        <w:numPr>
          <w:ilvl w:val="0"/>
          <w:numId w:val="14"/>
        </w:numPr>
        <w:rPr>
          <w:lang w:val="en-GB"/>
        </w:rPr>
      </w:pPr>
      <w:r w:rsidRPr="004D72D6">
        <w:rPr>
          <w:lang w:val="en-GB"/>
        </w:rPr>
        <w:t>Random access short messages</w:t>
      </w:r>
    </w:p>
    <w:p w14:paraId="4E11DD34" w14:textId="681DCB12" w:rsidR="004D72D6" w:rsidRDefault="007978E8" w:rsidP="004D72D6">
      <w:pPr>
        <w:pStyle w:val="ListParagraph"/>
        <w:numPr>
          <w:ilvl w:val="0"/>
          <w:numId w:val="14"/>
        </w:numPr>
        <w:rPr>
          <w:lang w:val="en-GB"/>
        </w:rPr>
      </w:pPr>
      <w:r w:rsidRPr="004D72D6">
        <w:rPr>
          <w:lang w:val="en-GB"/>
        </w:rPr>
        <w:t xml:space="preserve">Assigned </w:t>
      </w:r>
      <w:r w:rsidR="004D72D6" w:rsidRPr="004D72D6">
        <w:rPr>
          <w:lang w:val="en-GB"/>
        </w:rPr>
        <w:t>data transfer</w:t>
      </w:r>
    </w:p>
    <w:p w14:paraId="5A045D6F" w14:textId="77777777" w:rsidR="004D72D6" w:rsidRDefault="004D72D6" w:rsidP="004D72D6">
      <w:pPr>
        <w:rPr>
          <w:lang w:val="en-GB"/>
        </w:rPr>
      </w:pPr>
    </w:p>
    <w:p w14:paraId="4E03BA59" w14:textId="45F8B9EC" w:rsidR="004D72D6" w:rsidRDefault="004D72D6" w:rsidP="004D72D6">
      <w:pPr>
        <w:rPr>
          <w:lang w:val="en-GB"/>
        </w:rPr>
      </w:pPr>
      <w:r>
        <w:rPr>
          <w:lang w:val="en-GB"/>
        </w:rPr>
        <w:t>4.10.1Random access short messaging (RADC)</w:t>
      </w:r>
    </w:p>
    <w:p w14:paraId="72017A95" w14:textId="2EB45CF1" w:rsidR="004D72D6" w:rsidRPr="004D72D6" w:rsidRDefault="004D72D6" w:rsidP="004D72D6">
      <w:pPr>
        <w:rPr>
          <w:lang w:val="en-GB"/>
        </w:rPr>
      </w:pPr>
      <w:r>
        <w:rPr>
          <w:lang w:val="en-GB"/>
        </w:rPr>
        <w:tab/>
        <w:t>This channel is u</w:t>
      </w:r>
      <w:r w:rsidR="009D109F">
        <w:rPr>
          <w:lang w:val="en-GB"/>
        </w:rPr>
        <w:t>sed for short messages that fit</w:t>
      </w:r>
      <w:r>
        <w:rPr>
          <w:lang w:val="en-GB"/>
        </w:rPr>
        <w:t xml:space="preserve"> in a single transmission</w:t>
      </w:r>
    </w:p>
    <w:p w14:paraId="144A5641" w14:textId="77777777" w:rsidR="008873A0" w:rsidRDefault="008873A0" w:rsidP="008873A0">
      <w:pPr>
        <w:rPr>
          <w:lang w:val="en-GB"/>
        </w:rPr>
      </w:pPr>
    </w:p>
    <w:p w14:paraId="5437ACEB" w14:textId="76F1A842" w:rsidR="004D72D6" w:rsidRDefault="004D72D6" w:rsidP="008873A0">
      <w:pPr>
        <w:rPr>
          <w:lang w:val="en-GB"/>
        </w:rPr>
      </w:pPr>
      <w:r>
        <w:rPr>
          <w:lang w:val="en-GB"/>
        </w:rPr>
        <w:lastRenderedPageBreak/>
        <w:t>4.10.2 Assigned data transfer (ADDC)</w:t>
      </w:r>
    </w:p>
    <w:p w14:paraId="2FD0D39B" w14:textId="7F25A436" w:rsidR="004D72D6" w:rsidRDefault="004D72D6" w:rsidP="008873A0">
      <w:pPr>
        <w:rPr>
          <w:lang w:val="en-GB"/>
        </w:rPr>
      </w:pPr>
      <w:r>
        <w:rPr>
          <w:lang w:val="en-GB"/>
        </w:rPr>
        <w:tab/>
        <w:t xml:space="preserve">This channel is assigned by the satellite following a resource request from a ship. </w:t>
      </w:r>
      <w:r>
        <w:rPr>
          <w:lang w:val="en-GB"/>
        </w:rPr>
        <w:tab/>
        <w:t>It is intended for longer messages and is optimised for throughput.</w:t>
      </w:r>
    </w:p>
    <w:p w14:paraId="212AB9C6" w14:textId="77777777" w:rsidR="004D72D6" w:rsidRDefault="004D72D6" w:rsidP="008873A0">
      <w:pPr>
        <w:rPr>
          <w:lang w:val="en-GB"/>
        </w:rPr>
      </w:pPr>
    </w:p>
    <w:p w14:paraId="656DAAC9" w14:textId="77777777" w:rsidR="000228FC" w:rsidRPr="008873A0" w:rsidRDefault="000228FC" w:rsidP="008873A0">
      <w:pPr>
        <w:rPr>
          <w:lang w:val="en-GB"/>
        </w:rPr>
      </w:pPr>
    </w:p>
    <w:p w14:paraId="58BEA176" w14:textId="5EE4AB22" w:rsidR="004D4B7A" w:rsidRDefault="008873A0" w:rsidP="008873A0">
      <w:pPr>
        <w:rPr>
          <w:b/>
          <w:lang w:val="en-GB"/>
        </w:rPr>
      </w:pPr>
      <w:r w:rsidRPr="009944B9">
        <w:rPr>
          <w:b/>
          <w:lang w:val="en-GB"/>
        </w:rPr>
        <w:t xml:space="preserve">5. </w:t>
      </w:r>
      <w:r w:rsidR="008F13FB" w:rsidRPr="009944B9">
        <w:rPr>
          <w:b/>
          <w:lang w:val="en-GB"/>
        </w:rPr>
        <w:t>Network</w:t>
      </w:r>
      <w:r w:rsidR="00BD0531" w:rsidRPr="009944B9">
        <w:rPr>
          <w:b/>
          <w:lang w:val="en-GB"/>
        </w:rPr>
        <w:t xml:space="preserve"> layer</w:t>
      </w:r>
      <w:bookmarkEnd w:id="149"/>
    </w:p>
    <w:p w14:paraId="5EB62355" w14:textId="77777777" w:rsidR="004D72D6" w:rsidRPr="009944B9" w:rsidRDefault="004D72D6" w:rsidP="008873A0">
      <w:pPr>
        <w:rPr>
          <w:b/>
          <w:lang w:val="en-GB"/>
        </w:rPr>
      </w:pPr>
    </w:p>
    <w:p w14:paraId="4C9B9FB9" w14:textId="0C764EFF" w:rsidR="005E78E6" w:rsidRDefault="00114D38" w:rsidP="005E78E6">
      <w:pPr>
        <w:rPr>
          <w:lang w:val="en-GB"/>
        </w:rPr>
      </w:pPr>
      <w:r>
        <w:rPr>
          <w:lang w:val="en-GB"/>
        </w:rPr>
        <w:t xml:space="preserve">5.1 </w:t>
      </w:r>
      <w:r w:rsidR="004D72D6">
        <w:rPr>
          <w:lang w:val="en-GB"/>
        </w:rPr>
        <w:t>Up</w:t>
      </w:r>
      <w:r>
        <w:rPr>
          <w:lang w:val="en-GB"/>
        </w:rPr>
        <w:t>link data transfer protocols</w:t>
      </w:r>
    </w:p>
    <w:p w14:paraId="303D969D" w14:textId="77777777" w:rsidR="004D72D6" w:rsidRDefault="00114D38" w:rsidP="004D72D6">
      <w:pPr>
        <w:rPr>
          <w:lang w:val="en-GB"/>
        </w:rPr>
      </w:pPr>
      <w:r>
        <w:rPr>
          <w:lang w:val="en-GB"/>
        </w:rPr>
        <w:tab/>
        <w:t>The following protocols shall be supported:</w:t>
      </w:r>
    </w:p>
    <w:p w14:paraId="7FE2C4FA" w14:textId="4207DAB8" w:rsidR="004D72D6" w:rsidRPr="004D72D6" w:rsidRDefault="004D72D6" w:rsidP="004D72D6">
      <w:pPr>
        <w:pStyle w:val="ListParagraph"/>
        <w:numPr>
          <w:ilvl w:val="0"/>
          <w:numId w:val="16"/>
        </w:numPr>
        <w:rPr>
          <w:lang w:val="en-GB"/>
        </w:rPr>
      </w:pPr>
      <w:r w:rsidRPr="004D72D6">
        <w:rPr>
          <w:lang w:val="en-GB"/>
        </w:rPr>
        <w:t xml:space="preserve">Ship originated single packet data transfer </w:t>
      </w:r>
    </w:p>
    <w:p w14:paraId="49DF6119" w14:textId="422CA69D" w:rsidR="004D72D6" w:rsidRPr="004D72D6" w:rsidRDefault="004D72D6" w:rsidP="004D72D6">
      <w:pPr>
        <w:pStyle w:val="ListParagraph"/>
        <w:numPr>
          <w:ilvl w:val="0"/>
          <w:numId w:val="16"/>
        </w:numPr>
        <w:rPr>
          <w:lang w:val="en-GB"/>
        </w:rPr>
      </w:pPr>
      <w:r w:rsidRPr="004D72D6">
        <w:rPr>
          <w:lang w:val="en-GB"/>
        </w:rPr>
        <w:t xml:space="preserve">Ship originated multi-packet data transfer </w:t>
      </w:r>
    </w:p>
    <w:p w14:paraId="06DC8E6C" w14:textId="77777777" w:rsidR="00DB3FBE" w:rsidRPr="0037173D" w:rsidRDefault="00DB3FBE" w:rsidP="00DB3FBE">
      <w:pPr>
        <w:rPr>
          <w:rFonts w:ascii="Arial" w:hAnsi="Arial" w:cs="Arial"/>
          <w:lang w:val="en-GB"/>
        </w:rPr>
      </w:pPr>
    </w:p>
    <w:p w14:paraId="56507D34" w14:textId="5D0D727B" w:rsidR="00DB3FBE" w:rsidRPr="0052516E" w:rsidRDefault="0052516E" w:rsidP="00DB3FBE">
      <w:pPr>
        <w:rPr>
          <w:lang w:val="en-GB"/>
        </w:rPr>
      </w:pPr>
      <w:r>
        <w:rPr>
          <w:lang w:val="en-GB"/>
        </w:rPr>
        <w:tab/>
        <w:t xml:space="preserve">The protocols are shown in Figures </w:t>
      </w:r>
      <w:r w:rsidR="00E77964">
        <w:rPr>
          <w:lang w:val="en-GB"/>
        </w:rPr>
        <w:t>12</w:t>
      </w:r>
      <w:r w:rsidR="004D72D6">
        <w:rPr>
          <w:lang w:val="en-GB"/>
        </w:rPr>
        <w:t xml:space="preserve"> and 13</w:t>
      </w:r>
      <w:r>
        <w:rPr>
          <w:lang w:val="en-GB"/>
        </w:rPr>
        <w:t xml:space="preserve">. </w:t>
      </w:r>
    </w:p>
    <w:p w14:paraId="68E02807" w14:textId="77777777" w:rsidR="00DB3FBE" w:rsidRPr="0037173D" w:rsidRDefault="00DB3FBE" w:rsidP="00DB3FBE">
      <w:pPr>
        <w:ind w:left="708"/>
        <w:rPr>
          <w:rFonts w:ascii="Arial" w:hAnsi="Arial" w:cs="Arial"/>
          <w:lang w:val="en-GB"/>
        </w:rPr>
      </w:pPr>
    </w:p>
    <w:p w14:paraId="7A6C8335" w14:textId="2C302383" w:rsidR="00DB3FBE" w:rsidRPr="0037173D" w:rsidRDefault="0072397D" w:rsidP="00DB3FBE">
      <w:pPr>
        <w:ind w:left="708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IE" w:eastAsia="en-IE"/>
        </w:rPr>
        <w:drawing>
          <wp:inline distT="0" distB="0" distL="0" distR="0" wp14:anchorId="4DCF12BC" wp14:editId="0030A1FC">
            <wp:extent cx="5756910" cy="3830320"/>
            <wp:effectExtent l="0" t="0" r="8890" b="5080"/>
            <wp:docPr id="3" name="Bil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jermbilde 2015-04-10 kl. 09.29.35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83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F29352" w14:textId="40F86110" w:rsidR="00DB3FBE" w:rsidRPr="0072397D" w:rsidRDefault="00DB3FBE" w:rsidP="0072397D">
      <w:pPr>
        <w:jc w:val="center"/>
        <w:rPr>
          <w:lang w:val="en-GB"/>
        </w:rPr>
      </w:pPr>
      <w:r w:rsidRPr="00CF2F7E">
        <w:rPr>
          <w:rFonts w:ascii="Arial" w:hAnsi="Arial" w:cs="Arial"/>
          <w:b/>
          <w:lang w:val="en-GB"/>
        </w:rPr>
        <w:t xml:space="preserve">Figure </w:t>
      </w:r>
      <w:r w:rsidR="00E77964" w:rsidRPr="00CF2F7E">
        <w:rPr>
          <w:rFonts w:ascii="Arial" w:hAnsi="Arial" w:cs="Arial"/>
          <w:b/>
          <w:lang w:val="en-GB"/>
        </w:rPr>
        <w:t>1</w:t>
      </w:r>
      <w:r w:rsidRPr="00CF2F7E">
        <w:rPr>
          <w:rFonts w:ascii="Arial" w:hAnsi="Arial" w:cs="Arial"/>
          <w:b/>
          <w:lang w:val="en-GB"/>
        </w:rPr>
        <w:t xml:space="preserve">2. </w:t>
      </w:r>
      <w:r w:rsidR="00CF2F7E" w:rsidRPr="00CF2F7E">
        <w:rPr>
          <w:rFonts w:ascii="Arial" w:hAnsi="Arial" w:cs="Arial"/>
          <w:b/>
          <w:lang w:val="en-GB"/>
        </w:rPr>
        <w:t>Ship originated single packet data transfer</w:t>
      </w:r>
      <w:r w:rsidR="0004082B">
        <w:rPr>
          <w:rFonts w:ascii="Arial" w:hAnsi="Arial" w:cs="Arial"/>
          <w:b/>
          <w:lang w:val="en-GB"/>
        </w:rPr>
        <w:t xml:space="preserve"> (draft)</w:t>
      </w:r>
    </w:p>
    <w:p w14:paraId="7AC419D0" w14:textId="57A46E14" w:rsidR="0080716A" w:rsidRDefault="0080716A" w:rsidP="0080716A">
      <w:pPr>
        <w:pStyle w:val="ListParagraph"/>
        <w:ind w:left="1520"/>
        <w:jc w:val="center"/>
        <w:rPr>
          <w:ins w:id="151" w:author="Nader Alagha" w:date="2015-04-22T09:35:00Z"/>
          <w:lang w:val="en-GB"/>
        </w:rPr>
      </w:pPr>
      <w:r w:rsidRPr="00C33A83">
        <w:rPr>
          <w:lang w:val="en-GB"/>
        </w:rPr>
        <w:t>(Source: Haugli, Space Norway)</w:t>
      </w:r>
      <w:ins w:id="152" w:author="Nader Alagha" w:date="2015-04-22T09:35:00Z">
        <w:r w:rsidR="006A06B3">
          <w:rPr>
            <w:lang w:val="en-GB"/>
          </w:rPr>
          <w:t xml:space="preserve"> update the figure, add:</w:t>
        </w:r>
      </w:ins>
    </w:p>
    <w:p w14:paraId="656465DB" w14:textId="11941720" w:rsidR="006A06B3" w:rsidRDefault="006A06B3">
      <w:pPr>
        <w:pStyle w:val="ListParagraph"/>
        <w:numPr>
          <w:ilvl w:val="0"/>
          <w:numId w:val="17"/>
        </w:numPr>
        <w:jc w:val="center"/>
        <w:rPr>
          <w:ins w:id="153" w:author="Nader Alagha" w:date="2015-04-22T14:20:00Z"/>
          <w:lang w:val="en-GB"/>
        </w:rPr>
        <w:pPrChange w:id="154" w:author="Nader Alagha" w:date="2015-04-22T09:36:00Z">
          <w:pPr>
            <w:pStyle w:val="ListParagraph"/>
            <w:ind w:left="1520"/>
            <w:jc w:val="center"/>
          </w:pPr>
        </w:pPrChange>
      </w:pPr>
      <w:ins w:id="155" w:author="Nader Alagha" w:date="2015-04-22T09:36:00Z">
        <w:r>
          <w:rPr>
            <w:lang w:val="en-GB"/>
          </w:rPr>
          <w:t>Annuncment channel</w:t>
        </w:r>
      </w:ins>
    </w:p>
    <w:p w14:paraId="2658D2BC" w14:textId="6553D414" w:rsidR="008D1013" w:rsidRPr="00C33A83" w:rsidRDefault="008D1013">
      <w:pPr>
        <w:pStyle w:val="ListParagraph"/>
        <w:numPr>
          <w:ilvl w:val="0"/>
          <w:numId w:val="17"/>
        </w:numPr>
        <w:jc w:val="center"/>
        <w:rPr>
          <w:lang w:val="en-GB"/>
        </w:rPr>
        <w:pPrChange w:id="156" w:author="Nader Alagha" w:date="2015-04-22T09:36:00Z">
          <w:pPr>
            <w:pStyle w:val="ListParagraph"/>
            <w:ind w:left="1520"/>
            <w:jc w:val="center"/>
          </w:pPr>
        </w:pPrChange>
      </w:pPr>
      <w:ins w:id="157" w:author="Nader Alagha" w:date="2015-04-22T14:20:00Z">
        <w:r>
          <w:rPr>
            <w:lang w:val="en-GB"/>
          </w:rPr>
          <w:t>To be random access</w:t>
        </w:r>
      </w:ins>
    </w:p>
    <w:p w14:paraId="132DBB4A" w14:textId="0414D981" w:rsidR="00DB3FBE" w:rsidRPr="0037173D" w:rsidRDefault="0004082B" w:rsidP="00DB3FBE">
      <w:pPr>
        <w:ind w:left="708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IE" w:eastAsia="en-IE"/>
        </w:rPr>
        <w:lastRenderedPageBreak/>
        <w:drawing>
          <wp:inline distT="0" distB="0" distL="0" distR="0" wp14:anchorId="2EE8D121" wp14:editId="18639FDB">
            <wp:extent cx="5756910" cy="3810000"/>
            <wp:effectExtent l="0" t="0" r="8890" b="0"/>
            <wp:docPr id="6" name="Bild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jermbilde 2015-04-10 kl. 09.34.20.pn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51E810" w14:textId="3B8988FB" w:rsidR="00CF2F7E" w:rsidRPr="00CF2F7E" w:rsidRDefault="00DB3FBE" w:rsidP="00CF2F7E">
      <w:pPr>
        <w:ind w:left="708"/>
        <w:jc w:val="center"/>
        <w:rPr>
          <w:rFonts w:ascii="Arial" w:hAnsi="Arial" w:cs="Arial"/>
          <w:lang w:val="en-GB"/>
        </w:rPr>
      </w:pPr>
      <w:r w:rsidRPr="00E77964">
        <w:rPr>
          <w:rFonts w:ascii="Arial" w:hAnsi="Arial" w:cs="Arial"/>
          <w:b/>
          <w:lang w:val="en-GB"/>
        </w:rPr>
        <w:t xml:space="preserve">Figure </w:t>
      </w:r>
      <w:r w:rsidR="00E77964" w:rsidRPr="00E77964">
        <w:rPr>
          <w:rFonts w:ascii="Arial" w:hAnsi="Arial" w:cs="Arial"/>
          <w:b/>
          <w:lang w:val="en-GB"/>
        </w:rPr>
        <w:t>1</w:t>
      </w:r>
      <w:r w:rsidRPr="00E77964">
        <w:rPr>
          <w:rFonts w:ascii="Arial" w:hAnsi="Arial" w:cs="Arial"/>
          <w:b/>
          <w:lang w:val="en-GB"/>
        </w:rPr>
        <w:t xml:space="preserve">3. </w:t>
      </w:r>
      <w:r w:rsidR="00CF2F7E" w:rsidRPr="00CF2F7E">
        <w:rPr>
          <w:rFonts w:ascii="Arial" w:hAnsi="Arial" w:cs="Arial"/>
          <w:b/>
          <w:lang w:val="en-GB"/>
        </w:rPr>
        <w:t>Ship originated multi-packet data transfer</w:t>
      </w:r>
      <w:r w:rsidR="0004082B">
        <w:rPr>
          <w:rFonts w:ascii="Arial" w:hAnsi="Arial" w:cs="Arial"/>
          <w:b/>
          <w:lang w:val="en-GB"/>
        </w:rPr>
        <w:t xml:space="preserve"> (draft)</w:t>
      </w:r>
      <w:ins w:id="158" w:author="Nader Alagha" w:date="2015-04-22T14:19:00Z">
        <w:r w:rsidR="008D1013">
          <w:rPr>
            <w:rFonts w:ascii="Arial" w:hAnsi="Arial" w:cs="Arial"/>
            <w:b/>
            <w:lang w:val="en-GB"/>
          </w:rPr>
          <w:t xml:space="preserve"> </w:t>
        </w:r>
      </w:ins>
      <w:ins w:id="159" w:author="Nader Alagha" w:date="2015-04-22T14:20:00Z">
        <w:r w:rsidR="008D1013">
          <w:rPr>
            <w:rFonts w:ascii="Arial" w:hAnsi="Arial" w:cs="Arial"/>
            <w:b/>
            <w:lang w:val="en-GB"/>
          </w:rPr>
          <w:t xml:space="preserve">To be reviewed (applicable to DAMA) </w:t>
        </w:r>
      </w:ins>
    </w:p>
    <w:p w14:paraId="538C1AC1" w14:textId="169146B2" w:rsidR="00DB3FBE" w:rsidRDefault="00DB3FBE" w:rsidP="00DB3FBE">
      <w:pPr>
        <w:ind w:left="708"/>
        <w:jc w:val="center"/>
        <w:rPr>
          <w:rFonts w:ascii="Arial" w:hAnsi="Arial" w:cs="Arial"/>
          <w:b/>
          <w:lang w:val="en-GB"/>
        </w:rPr>
      </w:pPr>
    </w:p>
    <w:p w14:paraId="596EF7AC" w14:textId="77777777" w:rsidR="0080716A" w:rsidRPr="00C33A83" w:rsidRDefault="0080716A" w:rsidP="0080716A">
      <w:pPr>
        <w:pStyle w:val="ListParagraph"/>
        <w:ind w:left="1520"/>
        <w:jc w:val="center"/>
        <w:rPr>
          <w:lang w:val="en-GB"/>
        </w:rPr>
      </w:pPr>
      <w:r w:rsidRPr="00C33A83">
        <w:rPr>
          <w:lang w:val="en-GB"/>
        </w:rPr>
        <w:t>(Source: Haugli, Space Norway)</w:t>
      </w:r>
    </w:p>
    <w:p w14:paraId="1C526BDB" w14:textId="77777777" w:rsidR="00DB3FBE" w:rsidRPr="0037173D" w:rsidRDefault="00DB3FBE" w:rsidP="00DB3FBE">
      <w:pPr>
        <w:ind w:left="708"/>
        <w:jc w:val="center"/>
        <w:rPr>
          <w:rFonts w:ascii="Arial" w:hAnsi="Arial" w:cs="Arial"/>
          <w:lang w:val="en-GB"/>
        </w:rPr>
      </w:pPr>
    </w:p>
    <w:p w14:paraId="210076B2" w14:textId="36F12BC3" w:rsidR="00DB3FBE" w:rsidRDefault="00DB3FBE" w:rsidP="00DB3FBE">
      <w:pPr>
        <w:ind w:left="708"/>
        <w:jc w:val="center"/>
        <w:rPr>
          <w:ins w:id="160" w:author="Nader Alagha" w:date="2015-04-22T10:31:00Z"/>
          <w:rFonts w:ascii="Arial" w:hAnsi="Arial" w:cs="Arial"/>
          <w:lang w:val="en-GB"/>
        </w:rPr>
      </w:pPr>
    </w:p>
    <w:p w14:paraId="402EDA04" w14:textId="77777777" w:rsidR="00A8467C" w:rsidRDefault="00A8467C" w:rsidP="00DB3FBE">
      <w:pPr>
        <w:ind w:left="708"/>
        <w:jc w:val="center"/>
        <w:rPr>
          <w:ins w:id="161" w:author="Nader Alagha" w:date="2015-04-22T10:31:00Z"/>
          <w:rFonts w:ascii="Arial" w:hAnsi="Arial" w:cs="Arial"/>
          <w:lang w:val="en-GB"/>
        </w:rPr>
      </w:pPr>
    </w:p>
    <w:p w14:paraId="606E9614" w14:textId="77777777" w:rsidR="00A8467C" w:rsidRDefault="00A8467C" w:rsidP="00DB3FBE">
      <w:pPr>
        <w:ind w:left="708"/>
        <w:jc w:val="center"/>
        <w:rPr>
          <w:ins w:id="162" w:author="Nader Alagha" w:date="2015-04-22T10:31:00Z"/>
          <w:rFonts w:ascii="Arial" w:hAnsi="Arial" w:cs="Arial"/>
          <w:lang w:val="en-GB"/>
        </w:rPr>
      </w:pPr>
    </w:p>
    <w:p w14:paraId="0D807A2D" w14:textId="1F85664B" w:rsidR="00A8467C" w:rsidRDefault="00A8467C" w:rsidP="00DB3FBE">
      <w:pPr>
        <w:ind w:left="708"/>
        <w:jc w:val="center"/>
        <w:rPr>
          <w:ins w:id="163" w:author="Nader Alagha" w:date="2015-04-22T10:31:00Z"/>
          <w:rFonts w:ascii="Arial" w:hAnsi="Arial" w:cs="Arial"/>
          <w:lang w:val="en-GB"/>
        </w:rPr>
      </w:pPr>
      <w:ins w:id="164" w:author="Nader Alagha" w:date="2015-04-22T10:32:00Z">
        <w:r>
          <w:rPr>
            <w:rFonts w:ascii="Arial" w:hAnsi="Arial" w:cs="Arial"/>
            <w:lang w:val="en-GB"/>
          </w:rPr>
          <w:t xml:space="preserve">The figure </w:t>
        </w:r>
      </w:ins>
      <w:ins w:id="165" w:author="Nader Alagha" w:date="2015-04-22T10:33:00Z">
        <w:r>
          <w:rPr>
            <w:rFonts w:ascii="Arial" w:hAnsi="Arial" w:cs="Arial"/>
            <w:lang w:val="en-GB"/>
          </w:rPr>
          <w:t>should</w:t>
        </w:r>
      </w:ins>
      <w:ins w:id="166" w:author="Nader Alagha" w:date="2015-04-22T10:32:00Z">
        <w:r>
          <w:rPr>
            <w:rFonts w:ascii="Arial" w:hAnsi="Arial" w:cs="Arial"/>
            <w:lang w:val="en-GB"/>
          </w:rPr>
          <w:t xml:space="preserve"> </w:t>
        </w:r>
      </w:ins>
      <w:ins w:id="167" w:author="Nader Alagha" w:date="2015-04-22T10:33:00Z">
        <w:r>
          <w:rPr>
            <w:rFonts w:ascii="Arial" w:hAnsi="Arial" w:cs="Arial"/>
            <w:lang w:val="en-GB"/>
          </w:rPr>
          <w:t>include:  time slot and non-</w:t>
        </w:r>
      </w:ins>
      <w:ins w:id="168" w:author="Nader Alagha" w:date="2015-04-22T10:35:00Z">
        <w:r>
          <w:rPr>
            <w:rFonts w:ascii="Arial" w:hAnsi="Arial" w:cs="Arial"/>
            <w:lang w:val="en-GB"/>
          </w:rPr>
          <w:t>exclusive bands.</w:t>
        </w:r>
      </w:ins>
    </w:p>
    <w:p w14:paraId="4CC674E7" w14:textId="5BFBF8E7" w:rsidR="00A8467C" w:rsidRPr="00CF2F7E" w:rsidRDefault="00A8467C" w:rsidP="00A8467C">
      <w:pPr>
        <w:ind w:left="708"/>
        <w:jc w:val="center"/>
        <w:rPr>
          <w:ins w:id="169" w:author="Nader Alagha" w:date="2015-04-22T10:31:00Z"/>
          <w:rFonts w:ascii="Arial" w:hAnsi="Arial" w:cs="Arial"/>
          <w:lang w:val="en-GB"/>
        </w:rPr>
      </w:pPr>
      <w:ins w:id="170" w:author="Nader Alagha" w:date="2015-04-22T10:31:00Z">
        <w:r w:rsidRPr="00E77964">
          <w:rPr>
            <w:rFonts w:ascii="Arial" w:hAnsi="Arial" w:cs="Arial"/>
            <w:b/>
            <w:lang w:val="en-GB"/>
          </w:rPr>
          <w:t>Figure 1</w:t>
        </w:r>
      </w:ins>
      <w:ins w:id="171" w:author="Nader Alagha" w:date="2015-04-22T10:32:00Z">
        <w:r>
          <w:rPr>
            <w:rFonts w:ascii="Arial" w:hAnsi="Arial" w:cs="Arial"/>
            <w:b/>
            <w:lang w:val="en-GB"/>
          </w:rPr>
          <w:t>4</w:t>
        </w:r>
      </w:ins>
      <w:ins w:id="172" w:author="Nader Alagha" w:date="2015-04-22T10:31:00Z">
        <w:r w:rsidRPr="00E77964">
          <w:rPr>
            <w:rFonts w:ascii="Arial" w:hAnsi="Arial" w:cs="Arial"/>
            <w:b/>
            <w:lang w:val="en-GB"/>
          </w:rPr>
          <w:t xml:space="preserve">. </w:t>
        </w:r>
        <w:r w:rsidRPr="00CF2F7E">
          <w:rPr>
            <w:rFonts w:ascii="Arial" w:hAnsi="Arial" w:cs="Arial"/>
            <w:b/>
            <w:lang w:val="en-GB"/>
          </w:rPr>
          <w:t xml:space="preserve">Ship originated </w:t>
        </w:r>
      </w:ins>
      <w:ins w:id="173" w:author="Nader Alagha" w:date="2015-04-22T10:32:00Z">
        <w:r>
          <w:rPr>
            <w:rFonts w:ascii="Arial" w:hAnsi="Arial" w:cs="Arial"/>
            <w:b/>
            <w:lang w:val="en-GB"/>
          </w:rPr>
          <w:t>Transmit Only Protocol</w:t>
        </w:r>
      </w:ins>
      <w:ins w:id="174" w:author="Nader Alagha" w:date="2015-04-22T14:21:00Z">
        <w:r w:rsidR="008D1013">
          <w:rPr>
            <w:rFonts w:ascii="Arial" w:hAnsi="Arial" w:cs="Arial"/>
            <w:b/>
            <w:lang w:val="en-GB"/>
          </w:rPr>
          <w:t xml:space="preserve">  (No ACK), Random Access</w:t>
        </w:r>
      </w:ins>
    </w:p>
    <w:p w14:paraId="14DBBBF5" w14:textId="77777777" w:rsidR="00A8467C" w:rsidRPr="0037173D" w:rsidRDefault="00A8467C" w:rsidP="00DB3FBE">
      <w:pPr>
        <w:ind w:left="708"/>
        <w:jc w:val="center"/>
        <w:rPr>
          <w:rFonts w:ascii="Arial" w:hAnsi="Arial" w:cs="Arial"/>
          <w:lang w:val="en-GB"/>
        </w:rPr>
      </w:pPr>
    </w:p>
    <w:p w14:paraId="75C44D97" w14:textId="41664067" w:rsidR="004D274E" w:rsidRDefault="009944B9" w:rsidP="00D25110">
      <w:pPr>
        <w:rPr>
          <w:ins w:id="175" w:author="Nader Alagha" w:date="2015-04-22T14:25:00Z"/>
          <w:b/>
          <w:lang w:val="en-GB"/>
        </w:rPr>
      </w:pPr>
      <w:r w:rsidRPr="00D25110">
        <w:rPr>
          <w:rFonts w:ascii="Arial" w:hAnsi="Arial" w:cs="Arial"/>
          <w:b/>
          <w:lang w:val="en-GB"/>
        </w:rPr>
        <w:t xml:space="preserve">6. </w:t>
      </w:r>
      <w:r w:rsidR="008F13FB" w:rsidRPr="00D25110">
        <w:rPr>
          <w:b/>
          <w:lang w:val="en-GB"/>
        </w:rPr>
        <w:t>Transport layer</w:t>
      </w:r>
    </w:p>
    <w:p w14:paraId="6C88A1F6" w14:textId="6FDB92A2" w:rsidR="008D1013" w:rsidRDefault="008D1013" w:rsidP="00D25110">
      <w:pPr>
        <w:rPr>
          <w:b/>
          <w:lang w:val="en-GB"/>
        </w:rPr>
      </w:pPr>
      <w:ins w:id="176" w:author="Nader Alagha" w:date="2015-04-22T14:25:00Z">
        <w:r>
          <w:rPr>
            <w:b/>
            <w:lang w:val="en-GB"/>
          </w:rPr>
          <w:t>Reference to Annex 3</w:t>
        </w:r>
      </w:ins>
    </w:p>
    <w:p w14:paraId="0C327807" w14:textId="77777777" w:rsidR="00D25110" w:rsidRDefault="00D25110" w:rsidP="00D25110">
      <w:pPr>
        <w:rPr>
          <w:b/>
          <w:lang w:val="en-GB"/>
        </w:rPr>
      </w:pPr>
    </w:p>
    <w:p w14:paraId="397DC64A" w14:textId="5D13EF17" w:rsidR="00A6201D" w:rsidDel="008D1013" w:rsidRDefault="00D25110">
      <w:pPr>
        <w:rPr>
          <w:del w:id="177" w:author="Nader Alagha" w:date="2015-04-22T14:26:00Z"/>
          <w:lang w:val="en-GB"/>
        </w:rPr>
      </w:pPr>
      <w:r w:rsidRPr="00D25110">
        <w:rPr>
          <w:lang w:val="en-GB"/>
        </w:rPr>
        <w:t xml:space="preserve">6.1 </w:t>
      </w:r>
      <w:del w:id="178" w:author="Nader Alagha" w:date="2015-04-22T14:26:00Z">
        <w:r w:rsidR="00A6201D" w:rsidDel="008D1013">
          <w:rPr>
            <w:lang w:val="en-GB"/>
          </w:rPr>
          <w:delText>End to end protocols</w:delText>
        </w:r>
      </w:del>
    </w:p>
    <w:p w14:paraId="279E41F7" w14:textId="3A86C5B9" w:rsidR="00A6201D" w:rsidDel="008D1013" w:rsidRDefault="0004082B">
      <w:pPr>
        <w:rPr>
          <w:del w:id="179" w:author="Nader Alagha" w:date="2015-04-22T14:26:00Z"/>
          <w:lang w:val="en-GB"/>
        </w:rPr>
      </w:pPr>
      <w:del w:id="180" w:author="Nader Alagha" w:date="2015-04-22T14:26:00Z">
        <w:r w:rsidDel="008D1013">
          <w:rPr>
            <w:lang w:val="en-GB"/>
          </w:rPr>
          <w:tab/>
        </w:r>
        <w:r w:rsidR="006845BA" w:rsidDel="008D1013">
          <w:rPr>
            <w:lang w:val="en-GB"/>
          </w:rPr>
          <w:delText>Existing I</w:delText>
        </w:r>
        <w:r w:rsidR="00A6201D" w:rsidDel="008D1013">
          <w:rPr>
            <w:lang w:val="en-GB"/>
          </w:rPr>
          <w:delText xml:space="preserve">nternet protocols such as Secure File Transfer Protocol (SFTP) and </w:delText>
        </w:r>
        <w:r w:rsidDel="008D1013">
          <w:rPr>
            <w:lang w:val="en-GB"/>
          </w:rPr>
          <w:tab/>
        </w:r>
        <w:r w:rsidR="00A6201D" w:rsidDel="008D1013">
          <w:rPr>
            <w:lang w:val="en-GB"/>
          </w:rPr>
          <w:delText xml:space="preserve">Simple Mail Transfer Protocol (SMTP) as shown in Figures 12 </w:delText>
        </w:r>
        <w:r w:rsidDel="008D1013">
          <w:rPr>
            <w:lang w:val="en-GB"/>
          </w:rPr>
          <w:delText>and</w:delText>
        </w:r>
        <w:r w:rsidR="00A6201D" w:rsidDel="008D1013">
          <w:rPr>
            <w:lang w:val="en-GB"/>
          </w:rPr>
          <w:delText xml:space="preserve"> 1</w:delText>
        </w:r>
        <w:r w:rsidDel="008D1013">
          <w:rPr>
            <w:lang w:val="en-GB"/>
          </w:rPr>
          <w:delText>3</w:delText>
        </w:r>
        <w:r w:rsidR="00A6201D" w:rsidDel="008D1013">
          <w:rPr>
            <w:lang w:val="en-GB"/>
          </w:rPr>
          <w:delText xml:space="preserve"> are used.</w:delText>
        </w:r>
      </w:del>
    </w:p>
    <w:p w14:paraId="52A82C15" w14:textId="5F5C2146" w:rsidR="00A6201D" w:rsidDel="008D1013" w:rsidRDefault="00A6201D">
      <w:pPr>
        <w:rPr>
          <w:del w:id="181" w:author="Nader Alagha" w:date="2015-04-22T14:26:00Z"/>
          <w:lang w:val="en-GB"/>
        </w:rPr>
      </w:pPr>
    </w:p>
    <w:p w14:paraId="23862213" w14:textId="7AFFB854" w:rsidR="00D25110" w:rsidDel="008D1013" w:rsidRDefault="00A6201D">
      <w:pPr>
        <w:rPr>
          <w:del w:id="182" w:author="Nader Alagha" w:date="2015-04-22T14:26:00Z"/>
          <w:lang w:val="en-GB"/>
        </w:rPr>
      </w:pPr>
      <w:del w:id="183" w:author="Nader Alagha" w:date="2015-04-22T14:26:00Z">
        <w:r w:rsidDel="008D1013">
          <w:rPr>
            <w:lang w:val="en-GB"/>
          </w:rPr>
          <w:delText xml:space="preserve">6.2 </w:delText>
        </w:r>
        <w:r w:rsidR="0004082B" w:rsidDel="008D1013">
          <w:rPr>
            <w:lang w:val="en-GB"/>
          </w:rPr>
          <w:delText>Terrestrial network addressing</w:delText>
        </w:r>
      </w:del>
    </w:p>
    <w:p w14:paraId="3F8E294C" w14:textId="47A1D177" w:rsidR="0004082B" w:rsidDel="008D1013" w:rsidRDefault="0004082B">
      <w:pPr>
        <w:rPr>
          <w:del w:id="184" w:author="Nader Alagha" w:date="2015-04-22T14:26:00Z"/>
          <w:lang w:val="en-GB"/>
        </w:rPr>
      </w:pPr>
      <w:del w:id="185" w:author="Nader Alagha" w:date="2015-04-22T14:26:00Z">
        <w:r w:rsidDel="008D1013">
          <w:rPr>
            <w:lang w:val="en-GB"/>
          </w:rPr>
          <w:tab/>
          <w:delText xml:space="preserve">It is foreseen that VDES will interconnect to a wide range of terrestrial networks. </w:delText>
        </w:r>
        <w:r w:rsidDel="008D1013">
          <w:rPr>
            <w:lang w:val="en-GB"/>
          </w:rPr>
          <w:tab/>
          <w:delText xml:space="preserve">Short messages to mobile phones need a 10 digit number, whilst an email </w:delText>
        </w:r>
        <w:r w:rsidDel="008D1013">
          <w:rPr>
            <w:lang w:val="en-GB"/>
          </w:rPr>
          <w:tab/>
          <w:delText xml:space="preserve">address can be up to 254 charters. </w:delText>
        </w:r>
      </w:del>
    </w:p>
    <w:p w14:paraId="6889E68B" w14:textId="55499B38" w:rsidR="0004082B" w:rsidDel="008D1013" w:rsidRDefault="0004082B">
      <w:pPr>
        <w:rPr>
          <w:del w:id="186" w:author="Nader Alagha" w:date="2015-04-22T14:26:00Z"/>
          <w:lang w:val="en-GB"/>
        </w:rPr>
      </w:pPr>
      <w:del w:id="187" w:author="Nader Alagha" w:date="2015-04-22T14:26:00Z">
        <w:r w:rsidDel="008D1013">
          <w:rPr>
            <w:lang w:val="en-GB"/>
          </w:rPr>
          <w:tab/>
          <w:delText xml:space="preserve">The terrestrial addressing field </w:delText>
        </w:r>
        <w:r w:rsidR="000228FC" w:rsidDel="008D1013">
          <w:rPr>
            <w:lang w:val="en-GB"/>
          </w:rPr>
          <w:delText>size will therefore depend on the service type.</w:delText>
        </w:r>
      </w:del>
    </w:p>
    <w:p w14:paraId="5E1ED8FB" w14:textId="03D49D99" w:rsidR="0004082B" w:rsidDel="008D1013" w:rsidRDefault="0004082B">
      <w:pPr>
        <w:rPr>
          <w:del w:id="188" w:author="Nader Alagha" w:date="2015-04-22T14:26:00Z"/>
          <w:lang w:val="en-GB"/>
        </w:rPr>
      </w:pPr>
    </w:p>
    <w:p w14:paraId="135AD16A" w14:textId="77777777" w:rsidR="002E774D" w:rsidRDefault="002E774D" w:rsidP="008D1013">
      <w:pPr>
        <w:rPr>
          <w:lang w:val="en-GB"/>
        </w:rPr>
      </w:pPr>
    </w:p>
    <w:p w14:paraId="26225487" w14:textId="39F8857F" w:rsidR="00FB0B61" w:rsidRPr="0037173D" w:rsidRDefault="006845BA" w:rsidP="006845BA">
      <w:pPr>
        <w:jc w:val="center"/>
        <w:rPr>
          <w:lang w:val="en-GB"/>
        </w:rPr>
      </w:pPr>
      <w:r>
        <w:rPr>
          <w:lang w:val="en-GB"/>
        </w:rPr>
        <w:t>________________________________________________________________</w:t>
      </w:r>
      <w:bookmarkEnd w:id="150"/>
    </w:p>
    <w:sectPr w:rsidR="00FB0B61" w:rsidRPr="0037173D" w:rsidSect="00FD133E">
      <w:headerReference w:type="default" r:id="rId24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52" w:author="Nader Alagha" w:date="2015-04-22T11:39:00Z" w:initials="NA">
    <w:p w14:paraId="41609FDF" w14:textId="24D841EC" w:rsidR="001B43C7" w:rsidRDefault="001B43C7">
      <w:pPr>
        <w:pStyle w:val="CommentText"/>
      </w:pPr>
      <w:r>
        <w:rPr>
          <w:rStyle w:val="CommentReference"/>
        </w:rPr>
        <w:annotationRef/>
      </w:r>
      <w:r>
        <w:t>Alternative could be AIS dipole. If there is any input we may include that here.</w:t>
      </w:r>
    </w:p>
  </w:comment>
  <w:comment w:id="105" w:author="Nader Alagha" w:date="2015-04-22T12:39:00Z" w:initials="NA">
    <w:p w14:paraId="4B84CE74" w14:textId="2796C884" w:rsidR="001572A7" w:rsidRDefault="001572A7">
      <w:pPr>
        <w:pStyle w:val="CommentText"/>
      </w:pPr>
      <w:r>
        <w:rPr>
          <w:rStyle w:val="CommentReference"/>
        </w:rPr>
        <w:annotationRef/>
      </w:r>
      <w:r>
        <w:t>Update according to the input from Thibaud)</w:t>
      </w:r>
    </w:p>
  </w:comment>
  <w:comment w:id="111" w:author="Nader Alagha" w:date="2015-04-22T12:43:00Z" w:initials="NA">
    <w:p w14:paraId="78739E98" w14:textId="198A3E4A" w:rsidR="001572A7" w:rsidRDefault="001572A7">
      <w:pPr>
        <w:pStyle w:val="CommentText"/>
      </w:pPr>
      <w:r>
        <w:rPr>
          <w:rStyle w:val="CommentReference"/>
        </w:rPr>
        <w:annotationRef/>
      </w:r>
      <w:r>
        <w:t>May need to be updated for the uplink C/N0+I0.</w:t>
      </w:r>
    </w:p>
  </w:comment>
  <w:comment w:id="115" w:author="Nader Alagha" w:date="2015-04-22T12:49:00Z" w:initials="NA">
    <w:p w14:paraId="626B19B9" w14:textId="019912F4" w:rsidR="003D0F59" w:rsidRDefault="003D0F59">
      <w:pPr>
        <w:pStyle w:val="CommentText"/>
      </w:pPr>
      <w:r>
        <w:rPr>
          <w:rStyle w:val="CommentReference"/>
        </w:rPr>
        <w:annotationRef/>
      </w:r>
      <w:r>
        <w:t>To be reviewed. This is a big hit on the overhead.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1609FDF" w15:done="0"/>
  <w15:commentEx w15:paraId="4B84CE74" w15:done="0"/>
  <w15:commentEx w15:paraId="78739E98" w15:done="0"/>
  <w15:commentEx w15:paraId="626B19B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4B1905" w14:textId="77777777" w:rsidR="00B43476" w:rsidRDefault="00B43476" w:rsidP="00BB01E2">
      <w:r>
        <w:separator/>
      </w:r>
    </w:p>
  </w:endnote>
  <w:endnote w:type="continuationSeparator" w:id="0">
    <w:p w14:paraId="61C819BF" w14:textId="77777777" w:rsidR="00B43476" w:rsidRDefault="00B43476" w:rsidP="00BB0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809DD8" w14:textId="77777777" w:rsidR="00B43476" w:rsidRDefault="00B43476" w:rsidP="00BB01E2">
      <w:r>
        <w:separator/>
      </w:r>
    </w:p>
  </w:footnote>
  <w:footnote w:type="continuationSeparator" w:id="0">
    <w:p w14:paraId="12187311" w14:textId="77777777" w:rsidR="00B43476" w:rsidRDefault="00B43476" w:rsidP="00BB01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0D6C8" w14:textId="4ECA8580" w:rsidR="00BB01E2" w:rsidRDefault="00BB01E2" w:rsidP="00BB01E2">
    <w:pPr>
      <w:pStyle w:val="Header"/>
      <w:jc w:val="right"/>
    </w:pPr>
    <w:r>
      <w:t>ENAV17-11.5</w:t>
    </w:r>
  </w:p>
  <w:p w14:paraId="4A706986" w14:textId="0F439E1A" w:rsidR="00BB01E2" w:rsidRDefault="00BB01E2" w:rsidP="00BB01E2">
    <w:pPr>
      <w:pStyle w:val="Header"/>
      <w:jc w:val="right"/>
    </w:pPr>
    <w:r>
      <w:t>Formerly ENAV16-14.2.21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3DA2D9A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D0025D"/>
    <w:multiLevelType w:val="hybridMultilevel"/>
    <w:tmpl w:val="65A00EF8"/>
    <w:lvl w:ilvl="0" w:tplc="59CA28D2">
      <w:start w:val="1"/>
      <w:numFmt w:val="bullet"/>
      <w:lvlText w:val="-"/>
      <w:lvlJc w:val="left"/>
      <w:pPr>
        <w:ind w:left="780" w:hanging="360"/>
      </w:pPr>
      <w:rPr>
        <w:rFonts w:ascii="Cambria" w:eastAsiaTheme="minorEastAsia" w:hAnsi="Cambr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A8C49FB"/>
    <w:multiLevelType w:val="hybridMultilevel"/>
    <w:tmpl w:val="7C204ADC"/>
    <w:lvl w:ilvl="0" w:tplc="2AA21734">
      <w:start w:val="1"/>
      <w:numFmt w:val="decimal"/>
      <w:lvlText w:val="%1."/>
      <w:lvlJc w:val="left"/>
      <w:pPr>
        <w:ind w:left="820" w:hanging="4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66774"/>
    <w:multiLevelType w:val="multilevel"/>
    <w:tmpl w:val="E9AAB784"/>
    <w:lvl w:ilvl="0">
      <w:start w:val="3"/>
      <w:numFmt w:val="decimal"/>
      <w:lvlText w:val="%1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5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40" w:hanging="1800"/>
      </w:pPr>
      <w:rPr>
        <w:rFonts w:hint="default"/>
      </w:rPr>
    </w:lvl>
  </w:abstractNum>
  <w:abstractNum w:abstractNumId="4" w15:restartNumberingAfterBreak="0">
    <w:nsid w:val="1FF53F21"/>
    <w:multiLevelType w:val="hybridMultilevel"/>
    <w:tmpl w:val="2506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ED3B8F"/>
    <w:multiLevelType w:val="hybridMultilevel"/>
    <w:tmpl w:val="B91053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CB6BDF"/>
    <w:multiLevelType w:val="hybridMultilevel"/>
    <w:tmpl w:val="41FCF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15787A"/>
    <w:multiLevelType w:val="hybridMultilevel"/>
    <w:tmpl w:val="77E4C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C0112B"/>
    <w:multiLevelType w:val="hybridMultilevel"/>
    <w:tmpl w:val="CD0A700E"/>
    <w:lvl w:ilvl="0" w:tplc="3EAE264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AD098F"/>
    <w:multiLevelType w:val="multilevel"/>
    <w:tmpl w:val="E9AAB784"/>
    <w:lvl w:ilvl="0">
      <w:start w:val="3"/>
      <w:numFmt w:val="decimal"/>
      <w:lvlText w:val="%1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5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40" w:hanging="1800"/>
      </w:pPr>
      <w:rPr>
        <w:rFonts w:hint="default"/>
      </w:rPr>
    </w:lvl>
  </w:abstractNum>
  <w:abstractNum w:abstractNumId="10" w15:restartNumberingAfterBreak="0">
    <w:nsid w:val="3C221F0F"/>
    <w:multiLevelType w:val="hybridMultilevel"/>
    <w:tmpl w:val="42A6265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E81330"/>
    <w:multiLevelType w:val="hybridMultilevel"/>
    <w:tmpl w:val="B052A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FD0D16"/>
    <w:multiLevelType w:val="hybridMultilevel"/>
    <w:tmpl w:val="E2D0FD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396D4C"/>
    <w:multiLevelType w:val="hybridMultilevel"/>
    <w:tmpl w:val="F7400566"/>
    <w:lvl w:ilvl="0" w:tplc="D7F8F580">
      <w:start w:val="3"/>
      <w:numFmt w:val="bullet"/>
      <w:lvlText w:val="-"/>
      <w:lvlJc w:val="left"/>
      <w:pPr>
        <w:ind w:left="106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4" w15:restartNumberingAfterBreak="0">
    <w:nsid w:val="62616B3E"/>
    <w:multiLevelType w:val="hybridMultilevel"/>
    <w:tmpl w:val="E872D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2A78B3"/>
    <w:multiLevelType w:val="hybridMultilevel"/>
    <w:tmpl w:val="99EA27D6"/>
    <w:lvl w:ilvl="0" w:tplc="04090001">
      <w:start w:val="1"/>
      <w:numFmt w:val="bullet"/>
      <w:lvlText w:val=""/>
      <w:lvlJc w:val="left"/>
      <w:pPr>
        <w:ind w:left="1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40" w:hanging="360"/>
      </w:pPr>
      <w:rPr>
        <w:rFonts w:ascii="Wingdings" w:hAnsi="Wingdings" w:hint="default"/>
      </w:rPr>
    </w:lvl>
  </w:abstractNum>
  <w:abstractNum w:abstractNumId="16" w15:restartNumberingAfterBreak="0">
    <w:nsid w:val="67B01F63"/>
    <w:multiLevelType w:val="hybridMultilevel"/>
    <w:tmpl w:val="83CE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FD3AB6"/>
    <w:multiLevelType w:val="hybridMultilevel"/>
    <w:tmpl w:val="40BE0A1C"/>
    <w:lvl w:ilvl="0" w:tplc="D9505988">
      <w:start w:val="1"/>
      <w:numFmt w:val="decimal"/>
      <w:lvlText w:val="%1)"/>
      <w:lvlJc w:val="left"/>
      <w:pPr>
        <w:ind w:left="18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600" w:hanging="360"/>
      </w:pPr>
    </w:lvl>
    <w:lvl w:ilvl="2" w:tplc="0809001B" w:tentative="1">
      <w:start w:val="1"/>
      <w:numFmt w:val="lowerRoman"/>
      <w:lvlText w:val="%3."/>
      <w:lvlJc w:val="right"/>
      <w:pPr>
        <w:ind w:left="3320" w:hanging="180"/>
      </w:pPr>
    </w:lvl>
    <w:lvl w:ilvl="3" w:tplc="0809000F" w:tentative="1">
      <w:start w:val="1"/>
      <w:numFmt w:val="decimal"/>
      <w:lvlText w:val="%4."/>
      <w:lvlJc w:val="left"/>
      <w:pPr>
        <w:ind w:left="4040" w:hanging="360"/>
      </w:pPr>
    </w:lvl>
    <w:lvl w:ilvl="4" w:tplc="08090019" w:tentative="1">
      <w:start w:val="1"/>
      <w:numFmt w:val="lowerLetter"/>
      <w:lvlText w:val="%5."/>
      <w:lvlJc w:val="left"/>
      <w:pPr>
        <w:ind w:left="4760" w:hanging="360"/>
      </w:pPr>
    </w:lvl>
    <w:lvl w:ilvl="5" w:tplc="0809001B" w:tentative="1">
      <w:start w:val="1"/>
      <w:numFmt w:val="lowerRoman"/>
      <w:lvlText w:val="%6."/>
      <w:lvlJc w:val="right"/>
      <w:pPr>
        <w:ind w:left="5480" w:hanging="180"/>
      </w:pPr>
    </w:lvl>
    <w:lvl w:ilvl="6" w:tplc="0809000F" w:tentative="1">
      <w:start w:val="1"/>
      <w:numFmt w:val="decimal"/>
      <w:lvlText w:val="%7."/>
      <w:lvlJc w:val="left"/>
      <w:pPr>
        <w:ind w:left="6200" w:hanging="360"/>
      </w:pPr>
    </w:lvl>
    <w:lvl w:ilvl="7" w:tplc="08090019" w:tentative="1">
      <w:start w:val="1"/>
      <w:numFmt w:val="lowerLetter"/>
      <w:lvlText w:val="%8."/>
      <w:lvlJc w:val="left"/>
      <w:pPr>
        <w:ind w:left="6920" w:hanging="360"/>
      </w:pPr>
    </w:lvl>
    <w:lvl w:ilvl="8" w:tplc="0809001B" w:tentative="1">
      <w:start w:val="1"/>
      <w:numFmt w:val="lowerRoman"/>
      <w:lvlText w:val="%9."/>
      <w:lvlJc w:val="right"/>
      <w:pPr>
        <w:ind w:left="7640" w:hanging="180"/>
      </w:pPr>
    </w:lvl>
  </w:abstractNum>
  <w:abstractNum w:abstractNumId="18" w15:restartNumberingAfterBreak="0">
    <w:nsid w:val="7E461637"/>
    <w:multiLevelType w:val="multilevel"/>
    <w:tmpl w:val="29B08996"/>
    <w:lvl w:ilvl="0">
      <w:start w:val="1"/>
      <w:numFmt w:val="decimal"/>
      <w:lvlText w:val="%1"/>
      <w:lvlJc w:val="left"/>
      <w:pPr>
        <w:ind w:left="15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60" w:hanging="1800"/>
      </w:pPr>
      <w:rPr>
        <w:rFonts w:hint="default"/>
      </w:rPr>
    </w:lvl>
  </w:abstractNum>
  <w:num w:numId="1">
    <w:abstractNumId w:val="18"/>
  </w:num>
  <w:num w:numId="2">
    <w:abstractNumId w:val="15"/>
  </w:num>
  <w:num w:numId="3">
    <w:abstractNumId w:val="2"/>
  </w:num>
  <w:num w:numId="4">
    <w:abstractNumId w:val="5"/>
  </w:num>
  <w:num w:numId="5">
    <w:abstractNumId w:val="12"/>
  </w:num>
  <w:num w:numId="6">
    <w:abstractNumId w:val="8"/>
  </w:num>
  <w:num w:numId="7">
    <w:abstractNumId w:val="0"/>
  </w:num>
  <w:num w:numId="8">
    <w:abstractNumId w:val="9"/>
  </w:num>
  <w:num w:numId="9">
    <w:abstractNumId w:val="3"/>
  </w:num>
  <w:num w:numId="10">
    <w:abstractNumId w:val="13"/>
  </w:num>
  <w:num w:numId="11">
    <w:abstractNumId w:val="4"/>
  </w:num>
  <w:num w:numId="12">
    <w:abstractNumId w:val="7"/>
  </w:num>
  <w:num w:numId="13">
    <w:abstractNumId w:val="16"/>
  </w:num>
  <w:num w:numId="14">
    <w:abstractNumId w:val="11"/>
  </w:num>
  <w:num w:numId="15">
    <w:abstractNumId w:val="6"/>
  </w:num>
  <w:num w:numId="16">
    <w:abstractNumId w:val="14"/>
  </w:num>
  <w:num w:numId="17">
    <w:abstractNumId w:val="17"/>
  </w:num>
  <w:num w:numId="18">
    <w:abstractNumId w:val="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531"/>
    <w:rsid w:val="00002049"/>
    <w:rsid w:val="00004AAA"/>
    <w:rsid w:val="000228FC"/>
    <w:rsid w:val="00026489"/>
    <w:rsid w:val="000314E9"/>
    <w:rsid w:val="0004082B"/>
    <w:rsid w:val="000446AA"/>
    <w:rsid w:val="00052164"/>
    <w:rsid w:val="000619DE"/>
    <w:rsid w:val="00070D60"/>
    <w:rsid w:val="00072E82"/>
    <w:rsid w:val="00091252"/>
    <w:rsid w:val="000A3533"/>
    <w:rsid w:val="000B4C12"/>
    <w:rsid w:val="000C0D42"/>
    <w:rsid w:val="000F6AE6"/>
    <w:rsid w:val="000F7CE7"/>
    <w:rsid w:val="00114D38"/>
    <w:rsid w:val="00116046"/>
    <w:rsid w:val="00126636"/>
    <w:rsid w:val="001340FC"/>
    <w:rsid w:val="001572A7"/>
    <w:rsid w:val="0016388B"/>
    <w:rsid w:val="0017431E"/>
    <w:rsid w:val="001835DB"/>
    <w:rsid w:val="00192910"/>
    <w:rsid w:val="00197E87"/>
    <w:rsid w:val="001B43C7"/>
    <w:rsid w:val="001C0BE7"/>
    <w:rsid w:val="001C4E35"/>
    <w:rsid w:val="001C50F2"/>
    <w:rsid w:val="001C5F73"/>
    <w:rsid w:val="001D0A09"/>
    <w:rsid w:val="001D18BC"/>
    <w:rsid w:val="00205805"/>
    <w:rsid w:val="00213664"/>
    <w:rsid w:val="00230CD9"/>
    <w:rsid w:val="0025291A"/>
    <w:rsid w:val="00263AC7"/>
    <w:rsid w:val="002679D0"/>
    <w:rsid w:val="00275042"/>
    <w:rsid w:val="00275E1F"/>
    <w:rsid w:val="00276CF3"/>
    <w:rsid w:val="00287AD2"/>
    <w:rsid w:val="00290FF1"/>
    <w:rsid w:val="0029478D"/>
    <w:rsid w:val="00295434"/>
    <w:rsid w:val="00295AB3"/>
    <w:rsid w:val="002B251D"/>
    <w:rsid w:val="002B5F5A"/>
    <w:rsid w:val="002C58A5"/>
    <w:rsid w:val="002C78B2"/>
    <w:rsid w:val="002D270D"/>
    <w:rsid w:val="002D2717"/>
    <w:rsid w:val="002D3BA0"/>
    <w:rsid w:val="002E774D"/>
    <w:rsid w:val="00300945"/>
    <w:rsid w:val="0030110E"/>
    <w:rsid w:val="00302557"/>
    <w:rsid w:val="0032472F"/>
    <w:rsid w:val="00332E0E"/>
    <w:rsid w:val="00334F44"/>
    <w:rsid w:val="003438E6"/>
    <w:rsid w:val="003578EF"/>
    <w:rsid w:val="00361942"/>
    <w:rsid w:val="00370309"/>
    <w:rsid w:val="0037173D"/>
    <w:rsid w:val="003738BA"/>
    <w:rsid w:val="0037752A"/>
    <w:rsid w:val="00392FB6"/>
    <w:rsid w:val="00395370"/>
    <w:rsid w:val="00397439"/>
    <w:rsid w:val="003A27E9"/>
    <w:rsid w:val="003A45E7"/>
    <w:rsid w:val="003B105E"/>
    <w:rsid w:val="003C0824"/>
    <w:rsid w:val="003D0F59"/>
    <w:rsid w:val="003D4F28"/>
    <w:rsid w:val="003F0083"/>
    <w:rsid w:val="0041113B"/>
    <w:rsid w:val="00431958"/>
    <w:rsid w:val="00453A2B"/>
    <w:rsid w:val="00464893"/>
    <w:rsid w:val="004656D3"/>
    <w:rsid w:val="004861CC"/>
    <w:rsid w:val="00491EF5"/>
    <w:rsid w:val="00493014"/>
    <w:rsid w:val="004A15FA"/>
    <w:rsid w:val="004B197E"/>
    <w:rsid w:val="004B4164"/>
    <w:rsid w:val="004B6675"/>
    <w:rsid w:val="004B6BE5"/>
    <w:rsid w:val="004D274E"/>
    <w:rsid w:val="004D492D"/>
    <w:rsid w:val="004D4B7A"/>
    <w:rsid w:val="004D6E13"/>
    <w:rsid w:val="004D72D6"/>
    <w:rsid w:val="004E6CA0"/>
    <w:rsid w:val="004F79F2"/>
    <w:rsid w:val="00512283"/>
    <w:rsid w:val="00524437"/>
    <w:rsid w:val="0052516E"/>
    <w:rsid w:val="00544033"/>
    <w:rsid w:val="00550ECD"/>
    <w:rsid w:val="00553A44"/>
    <w:rsid w:val="005559C3"/>
    <w:rsid w:val="00593CAC"/>
    <w:rsid w:val="00595A97"/>
    <w:rsid w:val="005A6BA7"/>
    <w:rsid w:val="005B6170"/>
    <w:rsid w:val="005C17EF"/>
    <w:rsid w:val="005D1837"/>
    <w:rsid w:val="005D3D54"/>
    <w:rsid w:val="005D530B"/>
    <w:rsid w:val="005E78E6"/>
    <w:rsid w:val="00603742"/>
    <w:rsid w:val="00615566"/>
    <w:rsid w:val="00615CCD"/>
    <w:rsid w:val="00616CD7"/>
    <w:rsid w:val="006370FA"/>
    <w:rsid w:val="006516CE"/>
    <w:rsid w:val="0065303E"/>
    <w:rsid w:val="00654F17"/>
    <w:rsid w:val="00665A52"/>
    <w:rsid w:val="006708D4"/>
    <w:rsid w:val="00670AB2"/>
    <w:rsid w:val="0067677A"/>
    <w:rsid w:val="006845BA"/>
    <w:rsid w:val="006A06B3"/>
    <w:rsid w:val="006A7479"/>
    <w:rsid w:val="006A7A11"/>
    <w:rsid w:val="006B5359"/>
    <w:rsid w:val="006C7BEE"/>
    <w:rsid w:val="006E3368"/>
    <w:rsid w:val="00702EF5"/>
    <w:rsid w:val="0072397D"/>
    <w:rsid w:val="00744B23"/>
    <w:rsid w:val="00745CB9"/>
    <w:rsid w:val="007516DA"/>
    <w:rsid w:val="00755F08"/>
    <w:rsid w:val="00756E1F"/>
    <w:rsid w:val="00757B74"/>
    <w:rsid w:val="007604FE"/>
    <w:rsid w:val="00762782"/>
    <w:rsid w:val="00774219"/>
    <w:rsid w:val="007944FF"/>
    <w:rsid w:val="007978E8"/>
    <w:rsid w:val="007A07AE"/>
    <w:rsid w:val="007A3901"/>
    <w:rsid w:val="007B1451"/>
    <w:rsid w:val="007B51B8"/>
    <w:rsid w:val="007B7C39"/>
    <w:rsid w:val="007D390C"/>
    <w:rsid w:val="007D392F"/>
    <w:rsid w:val="00804E5C"/>
    <w:rsid w:val="008056C6"/>
    <w:rsid w:val="00806323"/>
    <w:rsid w:val="0080716A"/>
    <w:rsid w:val="008079BC"/>
    <w:rsid w:val="00811146"/>
    <w:rsid w:val="008119E4"/>
    <w:rsid w:val="008210C5"/>
    <w:rsid w:val="008211B9"/>
    <w:rsid w:val="00821362"/>
    <w:rsid w:val="008218C2"/>
    <w:rsid w:val="00821D4F"/>
    <w:rsid w:val="00832F3C"/>
    <w:rsid w:val="00841403"/>
    <w:rsid w:val="0084196A"/>
    <w:rsid w:val="00850341"/>
    <w:rsid w:val="0085077B"/>
    <w:rsid w:val="00851B1B"/>
    <w:rsid w:val="00853921"/>
    <w:rsid w:val="00853FE7"/>
    <w:rsid w:val="00860E8B"/>
    <w:rsid w:val="00871528"/>
    <w:rsid w:val="00886096"/>
    <w:rsid w:val="008873A0"/>
    <w:rsid w:val="00887681"/>
    <w:rsid w:val="00887E79"/>
    <w:rsid w:val="00892321"/>
    <w:rsid w:val="008A01FE"/>
    <w:rsid w:val="008A0838"/>
    <w:rsid w:val="008A6CC7"/>
    <w:rsid w:val="008C2FB4"/>
    <w:rsid w:val="008D1013"/>
    <w:rsid w:val="008F13FB"/>
    <w:rsid w:val="0096089C"/>
    <w:rsid w:val="00962519"/>
    <w:rsid w:val="00972DBC"/>
    <w:rsid w:val="009944B9"/>
    <w:rsid w:val="009959E2"/>
    <w:rsid w:val="009962ED"/>
    <w:rsid w:val="009A3277"/>
    <w:rsid w:val="009A33D4"/>
    <w:rsid w:val="009A3C99"/>
    <w:rsid w:val="009B222F"/>
    <w:rsid w:val="009B7BC8"/>
    <w:rsid w:val="009D109F"/>
    <w:rsid w:val="009D50DA"/>
    <w:rsid w:val="009E15C9"/>
    <w:rsid w:val="009F1CF0"/>
    <w:rsid w:val="00A1232B"/>
    <w:rsid w:val="00A228BD"/>
    <w:rsid w:val="00A43056"/>
    <w:rsid w:val="00A4776F"/>
    <w:rsid w:val="00A47866"/>
    <w:rsid w:val="00A532E2"/>
    <w:rsid w:val="00A6201D"/>
    <w:rsid w:val="00A64076"/>
    <w:rsid w:val="00A81B96"/>
    <w:rsid w:val="00A825DC"/>
    <w:rsid w:val="00A8467C"/>
    <w:rsid w:val="00A86C7D"/>
    <w:rsid w:val="00AA06AD"/>
    <w:rsid w:val="00AC3EDC"/>
    <w:rsid w:val="00AC632A"/>
    <w:rsid w:val="00AD1CCD"/>
    <w:rsid w:val="00AD36AA"/>
    <w:rsid w:val="00AD63EB"/>
    <w:rsid w:val="00B160ED"/>
    <w:rsid w:val="00B32E9D"/>
    <w:rsid w:val="00B342F7"/>
    <w:rsid w:val="00B43476"/>
    <w:rsid w:val="00B451A8"/>
    <w:rsid w:val="00B477C2"/>
    <w:rsid w:val="00B96B2B"/>
    <w:rsid w:val="00B979C6"/>
    <w:rsid w:val="00BB01E2"/>
    <w:rsid w:val="00BB6AAF"/>
    <w:rsid w:val="00BC754E"/>
    <w:rsid w:val="00BD0531"/>
    <w:rsid w:val="00BD4B39"/>
    <w:rsid w:val="00BE1E92"/>
    <w:rsid w:val="00BF3368"/>
    <w:rsid w:val="00BF357F"/>
    <w:rsid w:val="00C066FA"/>
    <w:rsid w:val="00C17359"/>
    <w:rsid w:val="00C33A83"/>
    <w:rsid w:val="00C4402A"/>
    <w:rsid w:val="00C45720"/>
    <w:rsid w:val="00C8533D"/>
    <w:rsid w:val="00C91559"/>
    <w:rsid w:val="00CA447E"/>
    <w:rsid w:val="00CD4D63"/>
    <w:rsid w:val="00CE38E4"/>
    <w:rsid w:val="00CE409B"/>
    <w:rsid w:val="00CF06BC"/>
    <w:rsid w:val="00CF287C"/>
    <w:rsid w:val="00CF2F7E"/>
    <w:rsid w:val="00CF4634"/>
    <w:rsid w:val="00CF7335"/>
    <w:rsid w:val="00D0506F"/>
    <w:rsid w:val="00D162E8"/>
    <w:rsid w:val="00D21859"/>
    <w:rsid w:val="00D22F32"/>
    <w:rsid w:val="00D25110"/>
    <w:rsid w:val="00D4771E"/>
    <w:rsid w:val="00D647D8"/>
    <w:rsid w:val="00D720CF"/>
    <w:rsid w:val="00D87765"/>
    <w:rsid w:val="00D94676"/>
    <w:rsid w:val="00DA2763"/>
    <w:rsid w:val="00DB3FBE"/>
    <w:rsid w:val="00DF661B"/>
    <w:rsid w:val="00E0230E"/>
    <w:rsid w:val="00E1548E"/>
    <w:rsid w:val="00E40ED3"/>
    <w:rsid w:val="00E41114"/>
    <w:rsid w:val="00E52054"/>
    <w:rsid w:val="00E53C9C"/>
    <w:rsid w:val="00E70BAA"/>
    <w:rsid w:val="00E77964"/>
    <w:rsid w:val="00E902DE"/>
    <w:rsid w:val="00EA14F7"/>
    <w:rsid w:val="00EA2376"/>
    <w:rsid w:val="00EC1693"/>
    <w:rsid w:val="00EC4067"/>
    <w:rsid w:val="00ED00FF"/>
    <w:rsid w:val="00EF0686"/>
    <w:rsid w:val="00EF7975"/>
    <w:rsid w:val="00F23F2E"/>
    <w:rsid w:val="00F5792C"/>
    <w:rsid w:val="00F762B2"/>
    <w:rsid w:val="00F97B2F"/>
    <w:rsid w:val="00FB0B61"/>
    <w:rsid w:val="00FD133E"/>
    <w:rsid w:val="00FD6B63"/>
    <w:rsid w:val="00FF0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99197E"/>
  <w14:defaultImageDpi w14:val="300"/>
  <w15:docId w15:val="{1ECF6BE2-F179-4F26-A6C2-C7B29EB21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0531"/>
  </w:style>
  <w:style w:type="paragraph" w:styleId="Heading1">
    <w:name w:val="heading 1"/>
    <w:basedOn w:val="Normal"/>
    <w:next w:val="Normal"/>
    <w:link w:val="Heading1Char"/>
    <w:qFormat/>
    <w:rsid w:val="00BD0531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/>
      <w:ind w:left="794" w:hanging="794"/>
      <w:jc w:val="both"/>
      <w:textAlignment w:val="baseline"/>
      <w:outlineLvl w:val="0"/>
    </w:pPr>
    <w:rPr>
      <w:rFonts w:ascii="Times New Roman" w:eastAsia="Times New Roman" w:hAnsi="Times New Roman" w:cs="Times New Roman"/>
      <w:b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5A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5A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5A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D0531"/>
    <w:rPr>
      <w:rFonts w:ascii="Times New Roman" w:eastAsia="Times New Roman" w:hAnsi="Times New Roman" w:cs="Times New Roman"/>
      <w:b/>
      <w:szCs w:val="20"/>
      <w:lang w:val="fr-FR" w:eastAsia="en-US"/>
    </w:rPr>
  </w:style>
  <w:style w:type="paragraph" w:customStyle="1" w:styleId="AnnexNoTitle">
    <w:name w:val="Annex_NoTitle"/>
    <w:basedOn w:val="Normal"/>
    <w:next w:val="Normal"/>
    <w:link w:val="AnnexNoTitleChar"/>
    <w:rsid w:val="00BD0531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80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val="fr-FR" w:eastAsia="en-US"/>
    </w:rPr>
  </w:style>
  <w:style w:type="character" w:customStyle="1" w:styleId="AnnexNoTitleChar">
    <w:name w:val="Annex_NoTitle Char"/>
    <w:basedOn w:val="DefaultParagraphFont"/>
    <w:link w:val="AnnexNoTitle"/>
    <w:rsid w:val="00BD0531"/>
    <w:rPr>
      <w:rFonts w:ascii="Times New Roman" w:eastAsia="Times New Roman" w:hAnsi="Times New Roman" w:cs="Times New Roman"/>
      <w:b/>
      <w:sz w:val="28"/>
      <w:szCs w:val="20"/>
      <w:lang w:val="fr-FR" w:eastAsia="en-US"/>
    </w:rPr>
  </w:style>
  <w:style w:type="paragraph" w:styleId="ListParagraph">
    <w:name w:val="List Paragraph"/>
    <w:basedOn w:val="Normal"/>
    <w:uiPriority w:val="34"/>
    <w:qFormat/>
    <w:rsid w:val="00BD05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0B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BE7"/>
    <w:rPr>
      <w:rFonts w:ascii="Lucida Grande" w:hAnsi="Lucida Grande" w:cs="Lucida Grande"/>
      <w:sz w:val="18"/>
      <w:szCs w:val="18"/>
    </w:rPr>
  </w:style>
  <w:style w:type="paragraph" w:customStyle="1" w:styleId="Figuretitle">
    <w:name w:val="Figure_title"/>
    <w:basedOn w:val="Normal"/>
    <w:next w:val="Normal"/>
    <w:rsid w:val="00070D60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480"/>
      <w:jc w:val="center"/>
      <w:textAlignment w:val="baseline"/>
    </w:pPr>
    <w:rPr>
      <w:rFonts w:ascii="Times New Roman Bold" w:eastAsia="Times New Roman" w:hAnsi="Times New Roman Bold" w:cs="Times New Roman"/>
      <w:b/>
      <w:sz w:val="20"/>
      <w:szCs w:val="20"/>
      <w:lang w:val="en-GB" w:eastAsia="en-US"/>
    </w:rPr>
  </w:style>
  <w:style w:type="paragraph" w:customStyle="1" w:styleId="ECCFigure">
    <w:name w:val="ECC Figure"/>
    <w:rsid w:val="00070D60"/>
    <w:pPr>
      <w:spacing w:before="240" w:after="240"/>
      <w:jc w:val="center"/>
    </w:pPr>
    <w:rPr>
      <w:rFonts w:ascii="Arial" w:eastAsia="Times New Roman" w:hAnsi="Arial" w:cs="Times New Roman"/>
      <w:sz w:val="20"/>
      <w:szCs w:val="20"/>
      <w:lang w:val="da-DK" w:eastAsia="en-US"/>
      <w14:cntxtAlts/>
    </w:rPr>
  </w:style>
  <w:style w:type="character" w:styleId="Hyperlink">
    <w:name w:val="Hyperlink"/>
    <w:basedOn w:val="DefaultParagraphFont"/>
    <w:uiPriority w:val="99"/>
    <w:unhideWhenUsed/>
    <w:rsid w:val="009959E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22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665A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5A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5A5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FigureNo">
    <w:name w:val="Figure_No"/>
    <w:basedOn w:val="Normal"/>
    <w:next w:val="Normal"/>
    <w:rsid w:val="00665A52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80"/>
      <w:jc w:val="center"/>
      <w:textAlignment w:val="baseline"/>
    </w:pPr>
    <w:rPr>
      <w:rFonts w:ascii="Times New Roman" w:eastAsia="Times New Roman" w:hAnsi="Times New Roman" w:cs="Times New Roman"/>
      <w:caps/>
      <w:sz w:val="18"/>
      <w:szCs w:val="20"/>
      <w:lang w:val="fr-FR" w:eastAsia="en-US"/>
    </w:rPr>
  </w:style>
  <w:style w:type="paragraph" w:customStyle="1" w:styleId="Figure">
    <w:name w:val="Figure"/>
    <w:basedOn w:val="FigureNo"/>
    <w:next w:val="Normal"/>
    <w:rsid w:val="00665A52"/>
    <w:pPr>
      <w:keepNext w:val="0"/>
      <w:spacing w:before="0" w:after="240"/>
    </w:pPr>
  </w:style>
  <w:style w:type="paragraph" w:styleId="List">
    <w:name w:val="List"/>
    <w:basedOn w:val="Normal"/>
    <w:uiPriority w:val="99"/>
    <w:unhideWhenUsed/>
    <w:rsid w:val="00BC754E"/>
    <w:pPr>
      <w:ind w:left="283" w:hanging="283"/>
      <w:contextualSpacing/>
    </w:pPr>
  </w:style>
  <w:style w:type="paragraph" w:styleId="List2">
    <w:name w:val="List 2"/>
    <w:basedOn w:val="Normal"/>
    <w:uiPriority w:val="99"/>
    <w:unhideWhenUsed/>
    <w:rsid w:val="00BC754E"/>
    <w:pPr>
      <w:ind w:left="566" w:hanging="283"/>
      <w:contextualSpacing/>
    </w:pPr>
  </w:style>
  <w:style w:type="paragraph" w:styleId="List3">
    <w:name w:val="List 3"/>
    <w:basedOn w:val="Normal"/>
    <w:uiPriority w:val="99"/>
    <w:unhideWhenUsed/>
    <w:rsid w:val="00BC754E"/>
    <w:pPr>
      <w:ind w:left="849" w:hanging="283"/>
      <w:contextualSpacing/>
    </w:pPr>
  </w:style>
  <w:style w:type="paragraph" w:styleId="ListBullet2">
    <w:name w:val="List Bullet 2"/>
    <w:basedOn w:val="Normal"/>
    <w:uiPriority w:val="99"/>
    <w:unhideWhenUsed/>
    <w:rsid w:val="00BC754E"/>
    <w:pPr>
      <w:numPr>
        <w:numId w:val="7"/>
      </w:numPr>
      <w:contextualSpacing/>
    </w:pPr>
  </w:style>
  <w:style w:type="paragraph" w:styleId="ListContinue2">
    <w:name w:val="List Continue 2"/>
    <w:basedOn w:val="Normal"/>
    <w:uiPriority w:val="99"/>
    <w:unhideWhenUsed/>
    <w:rsid w:val="00BC754E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unhideWhenUsed/>
    <w:rsid w:val="00BC754E"/>
    <w:pPr>
      <w:spacing w:after="120"/>
      <w:ind w:left="849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BC754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C754E"/>
  </w:style>
  <w:style w:type="paragraph" w:styleId="Caption">
    <w:name w:val="caption"/>
    <w:aliases w:val="Figures&amp;Tables subtitle,Figure-caption,CAPTION,Figure Caption,Figure-caption1,CAPTION1,Figure Caption1,Figure-caption2,CAPTION2,Figure Caption2,Figure-caption3,CAPTION3,Figure Caption3,Figure-caption4,CAPTION4,Figure Caption4,Figure-caption5"/>
    <w:basedOn w:val="Normal"/>
    <w:next w:val="Normal"/>
    <w:link w:val="CaptionChar"/>
    <w:qFormat/>
    <w:rsid w:val="009E15C9"/>
    <w:pPr>
      <w:tabs>
        <w:tab w:val="left" w:pos="907"/>
        <w:tab w:val="left" w:pos="1474"/>
        <w:tab w:val="left" w:pos="2155"/>
      </w:tabs>
      <w:spacing w:before="60" w:after="60"/>
      <w:jc w:val="center"/>
    </w:pPr>
    <w:rPr>
      <w:rFonts w:ascii="Times New Roman" w:eastAsia="Times New Roman" w:hAnsi="Times New Roman" w:cs="Times New Roman"/>
      <w:b/>
      <w:i/>
      <w:sz w:val="20"/>
      <w:szCs w:val="20"/>
      <w:lang w:val="it-IT" w:eastAsia="en-US"/>
    </w:rPr>
  </w:style>
  <w:style w:type="character" w:customStyle="1" w:styleId="CaptionChar">
    <w:name w:val="Caption Char"/>
    <w:aliases w:val="Figures&amp;Tables subtitle Char,Figure-caption Char,CAPTION Char,Figure Caption Char,Figure-caption1 Char,CAPTION1 Char,Figure Caption1 Char,Figure-caption2 Char,CAPTION2 Char,Figure Caption2 Char,Figure-caption3 Char,CAPTION3 Char"/>
    <w:link w:val="Caption"/>
    <w:locked/>
    <w:rsid w:val="009E15C9"/>
    <w:rPr>
      <w:rFonts w:ascii="Times New Roman" w:eastAsia="Times New Roman" w:hAnsi="Times New Roman" w:cs="Times New Roman"/>
      <w:b/>
      <w:i/>
      <w:sz w:val="20"/>
      <w:szCs w:val="20"/>
      <w:lang w:val="it-IT" w:eastAsia="en-US"/>
    </w:rPr>
  </w:style>
  <w:style w:type="paragraph" w:customStyle="1" w:styleId="Blanc">
    <w:name w:val="Blanc"/>
    <w:basedOn w:val="Normal"/>
    <w:next w:val="TableText"/>
    <w:rsid w:val="009E15C9"/>
    <w:pPr>
      <w:keepNext/>
      <w:keepLines/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16"/>
      <w:szCs w:val="20"/>
      <w:lang w:val="en-GB" w:eastAsia="en-US"/>
    </w:rPr>
  </w:style>
  <w:style w:type="paragraph" w:customStyle="1" w:styleId="TableTitle">
    <w:name w:val="Table_Title"/>
    <w:basedOn w:val="Normal"/>
    <w:next w:val="Blanc"/>
    <w:rsid w:val="009E15C9"/>
    <w:pPr>
      <w:keepNext/>
      <w:overflowPunct w:val="0"/>
      <w:autoSpaceDE w:val="0"/>
      <w:autoSpaceDN w:val="0"/>
      <w:adjustRightInd w:val="0"/>
      <w:spacing w:after="113"/>
      <w:jc w:val="center"/>
    </w:pPr>
    <w:rPr>
      <w:rFonts w:ascii="Times New Roman" w:eastAsia="Times New Roman" w:hAnsi="Times New Roman" w:cs="Times New Roman"/>
      <w:b/>
      <w:sz w:val="18"/>
      <w:szCs w:val="20"/>
      <w:lang w:val="en-GB" w:eastAsia="en-US"/>
    </w:rPr>
  </w:style>
  <w:style w:type="paragraph" w:customStyle="1" w:styleId="TableText">
    <w:name w:val="Table_Text"/>
    <w:basedOn w:val="Normal"/>
    <w:rsid w:val="009E15C9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00" w:after="100" w:line="190" w:lineRule="exact"/>
      <w:jc w:val="both"/>
    </w:pPr>
    <w:rPr>
      <w:rFonts w:ascii="Times New Roman" w:eastAsia="Times New Roman" w:hAnsi="Times New Roman" w:cs="Times New Roman"/>
      <w:sz w:val="18"/>
      <w:szCs w:val="20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B43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43C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43C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43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43C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B01E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01E2"/>
  </w:style>
  <w:style w:type="paragraph" w:styleId="Footer">
    <w:name w:val="footer"/>
    <w:basedOn w:val="Normal"/>
    <w:link w:val="FooterChar"/>
    <w:uiPriority w:val="99"/>
    <w:unhideWhenUsed/>
    <w:rsid w:val="00BB01E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01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Packet_segmentation" TargetMode="External"/><Relationship Id="rId13" Type="http://schemas.openxmlformats.org/officeDocument/2006/relationships/comments" Target="comments.xml"/><Relationship Id="rId18" Type="http://schemas.openxmlformats.org/officeDocument/2006/relationships/image" Target="media/image5.em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png"/><Relationship Id="rId12" Type="http://schemas.openxmlformats.org/officeDocument/2006/relationships/chart" Target="charts/chart1.xml"/><Relationship Id="rId17" Type="http://schemas.openxmlformats.org/officeDocument/2006/relationships/image" Target="media/image4.e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3.emf"/><Relationship Id="rId20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chart" Target="charts/chart2.xml"/><Relationship Id="rId23" Type="http://schemas.openxmlformats.org/officeDocument/2006/relationships/image" Target="media/image10.png"/><Relationship Id="rId10" Type="http://schemas.openxmlformats.org/officeDocument/2006/relationships/hyperlink" Target="http://en.wikipedia.org/wiki/Multiplexing" TargetMode="External"/><Relationship Id="rId19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Acknowledgement_(data_networks)" TargetMode="External"/><Relationship Id="rId14" Type="http://schemas.microsoft.com/office/2011/relationships/commentsExtended" Target="commentsExtended.xml"/><Relationship Id="rId22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hans:Desktop:VDE-SAT:Technical:VDE-SAT%20calculations%20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Gennaro\Documents\Ricean%20Fading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tx>
        <c:rich>
          <a:bodyPr/>
          <a:lstStyle/>
          <a:p>
            <a:pPr>
              <a:defRPr/>
            </a:pPr>
            <a:r>
              <a:rPr lang="nb-NO"/>
              <a:t>VHF ship antenna gain vs elevation angle</a:t>
            </a:r>
          </a:p>
        </c:rich>
      </c:tx>
      <c:overlay val="0"/>
    </c:title>
    <c:autoTitleDeleted val="0"/>
    <c:plotArea>
      <c:layout/>
      <c:scatterChart>
        <c:scatterStyle val="smoothMarker"/>
        <c:varyColors val="0"/>
        <c:ser>
          <c:idx val="4"/>
          <c:order val="0"/>
          <c:tx>
            <c:v> 2 dBi</c:v>
          </c:tx>
          <c:marker>
            <c:symbol val="none"/>
          </c:marker>
          <c:xVal>
            <c:numRef>
              <c:f>'Antenna data'!$A$6:$A$14</c:f>
              <c:numCache>
                <c:formatCode>General</c:formatCode>
                <c:ptCount val="9"/>
                <c:pt idx="0">
                  <c:v>0</c:v>
                </c:pt>
                <c:pt idx="1">
                  <c:v>10</c:v>
                </c:pt>
                <c:pt idx="2">
                  <c:v>20</c:v>
                </c:pt>
                <c:pt idx="3">
                  <c:v>30</c:v>
                </c:pt>
                <c:pt idx="4">
                  <c:v>40</c:v>
                </c:pt>
                <c:pt idx="5">
                  <c:v>50</c:v>
                </c:pt>
                <c:pt idx="6">
                  <c:v>60</c:v>
                </c:pt>
                <c:pt idx="7">
                  <c:v>70</c:v>
                </c:pt>
                <c:pt idx="8">
                  <c:v>80</c:v>
                </c:pt>
              </c:numCache>
            </c:numRef>
          </c:xVal>
          <c:yVal>
            <c:numRef>
              <c:f>'Antenna data'!$E$6:$E$14</c:f>
              <c:numCache>
                <c:formatCode>General</c:formatCode>
                <c:ptCount val="9"/>
                <c:pt idx="0">
                  <c:v>2</c:v>
                </c:pt>
                <c:pt idx="1">
                  <c:v>2</c:v>
                </c:pt>
                <c:pt idx="2">
                  <c:v>1.9</c:v>
                </c:pt>
                <c:pt idx="3">
                  <c:v>1.5</c:v>
                </c:pt>
                <c:pt idx="4">
                  <c:v>0.2</c:v>
                </c:pt>
                <c:pt idx="5">
                  <c:v>-2</c:v>
                </c:pt>
                <c:pt idx="6">
                  <c:v>-5.5</c:v>
                </c:pt>
                <c:pt idx="7">
                  <c:v>-8</c:v>
                </c:pt>
                <c:pt idx="8">
                  <c:v>-13</c:v>
                </c:pt>
              </c:numCache>
            </c:numRef>
          </c:yVal>
          <c:smooth val="1"/>
        </c:ser>
        <c:ser>
          <c:idx val="1"/>
          <c:order val="1"/>
          <c:tx>
            <c:v> 3 dBi</c:v>
          </c:tx>
          <c:marker>
            <c:symbol val="none"/>
          </c:marker>
          <c:xVal>
            <c:numRef>
              <c:f>'Antenna data'!$A$6:$A$14</c:f>
              <c:numCache>
                <c:formatCode>General</c:formatCode>
                <c:ptCount val="9"/>
                <c:pt idx="0">
                  <c:v>0</c:v>
                </c:pt>
                <c:pt idx="1">
                  <c:v>10</c:v>
                </c:pt>
                <c:pt idx="2">
                  <c:v>20</c:v>
                </c:pt>
                <c:pt idx="3">
                  <c:v>30</c:v>
                </c:pt>
                <c:pt idx="4">
                  <c:v>40</c:v>
                </c:pt>
                <c:pt idx="5">
                  <c:v>50</c:v>
                </c:pt>
                <c:pt idx="6">
                  <c:v>60</c:v>
                </c:pt>
                <c:pt idx="7">
                  <c:v>70</c:v>
                </c:pt>
                <c:pt idx="8">
                  <c:v>80</c:v>
                </c:pt>
              </c:numCache>
            </c:numRef>
          </c:xVal>
          <c:yVal>
            <c:numRef>
              <c:f>'Antenna data'!$F$6:$F$14</c:f>
              <c:numCache>
                <c:formatCode>General</c:formatCode>
                <c:ptCount val="9"/>
                <c:pt idx="0">
                  <c:v>3</c:v>
                </c:pt>
                <c:pt idx="1">
                  <c:v>3</c:v>
                </c:pt>
                <c:pt idx="2">
                  <c:v>2.5</c:v>
                </c:pt>
                <c:pt idx="3">
                  <c:v>1</c:v>
                </c:pt>
                <c:pt idx="4">
                  <c:v>0</c:v>
                </c:pt>
                <c:pt idx="5">
                  <c:v>-1.5</c:v>
                </c:pt>
                <c:pt idx="6">
                  <c:v>-3</c:v>
                </c:pt>
                <c:pt idx="7">
                  <c:v>-4</c:v>
                </c:pt>
                <c:pt idx="8">
                  <c:v>-10</c:v>
                </c:pt>
              </c:numCache>
            </c:numRef>
          </c:yVal>
          <c:smooth val="1"/>
        </c:ser>
        <c:ser>
          <c:idx val="2"/>
          <c:order val="2"/>
          <c:tx>
            <c:v> 6 dBi</c:v>
          </c:tx>
          <c:marker>
            <c:symbol val="none"/>
          </c:marker>
          <c:xVal>
            <c:numRef>
              <c:f>'Antenna data'!$A$6:$A$14</c:f>
              <c:numCache>
                <c:formatCode>General</c:formatCode>
                <c:ptCount val="9"/>
                <c:pt idx="0">
                  <c:v>0</c:v>
                </c:pt>
                <c:pt idx="1">
                  <c:v>10</c:v>
                </c:pt>
                <c:pt idx="2">
                  <c:v>20</c:v>
                </c:pt>
                <c:pt idx="3">
                  <c:v>30</c:v>
                </c:pt>
                <c:pt idx="4">
                  <c:v>40</c:v>
                </c:pt>
                <c:pt idx="5">
                  <c:v>50</c:v>
                </c:pt>
                <c:pt idx="6">
                  <c:v>60</c:v>
                </c:pt>
                <c:pt idx="7">
                  <c:v>70</c:v>
                </c:pt>
                <c:pt idx="8">
                  <c:v>80</c:v>
                </c:pt>
              </c:numCache>
            </c:numRef>
          </c:xVal>
          <c:yVal>
            <c:numRef>
              <c:f>'Antenna data'!$G$6:$G$14</c:f>
              <c:numCache>
                <c:formatCode>General</c:formatCode>
                <c:ptCount val="9"/>
                <c:pt idx="0">
                  <c:v>6</c:v>
                </c:pt>
                <c:pt idx="1">
                  <c:v>5</c:v>
                </c:pt>
                <c:pt idx="2">
                  <c:v>1</c:v>
                </c:pt>
                <c:pt idx="3">
                  <c:v>-1</c:v>
                </c:pt>
                <c:pt idx="4">
                  <c:v>-2.5</c:v>
                </c:pt>
                <c:pt idx="5">
                  <c:v>-1</c:v>
                </c:pt>
                <c:pt idx="6">
                  <c:v>-1.5</c:v>
                </c:pt>
                <c:pt idx="7">
                  <c:v>-4</c:v>
                </c:pt>
                <c:pt idx="8">
                  <c:v>-10</c:v>
                </c:pt>
              </c:numCache>
            </c:numRef>
          </c:yVal>
          <c:smooth val="1"/>
        </c:ser>
        <c:ser>
          <c:idx val="3"/>
          <c:order val="3"/>
          <c:tx>
            <c:v> 9 dBi</c:v>
          </c:tx>
          <c:marker>
            <c:symbol val="none"/>
          </c:marker>
          <c:xVal>
            <c:numRef>
              <c:f>'Antenna data'!$A$6:$A$14</c:f>
              <c:numCache>
                <c:formatCode>General</c:formatCode>
                <c:ptCount val="9"/>
                <c:pt idx="0">
                  <c:v>0</c:v>
                </c:pt>
                <c:pt idx="1">
                  <c:v>10</c:v>
                </c:pt>
                <c:pt idx="2">
                  <c:v>20</c:v>
                </c:pt>
                <c:pt idx="3">
                  <c:v>30</c:v>
                </c:pt>
                <c:pt idx="4">
                  <c:v>40</c:v>
                </c:pt>
                <c:pt idx="5">
                  <c:v>50</c:v>
                </c:pt>
                <c:pt idx="6">
                  <c:v>60</c:v>
                </c:pt>
                <c:pt idx="7">
                  <c:v>70</c:v>
                </c:pt>
                <c:pt idx="8">
                  <c:v>80</c:v>
                </c:pt>
              </c:numCache>
            </c:numRef>
          </c:xVal>
          <c:yVal>
            <c:numRef>
              <c:f>'Antenna data'!$H$6:$H$14</c:f>
              <c:numCache>
                <c:formatCode>General</c:formatCode>
                <c:ptCount val="9"/>
                <c:pt idx="0">
                  <c:v>9</c:v>
                </c:pt>
                <c:pt idx="1">
                  <c:v>5</c:v>
                </c:pt>
                <c:pt idx="2">
                  <c:v>-10</c:v>
                </c:pt>
                <c:pt idx="3">
                  <c:v>2</c:v>
                </c:pt>
                <c:pt idx="4">
                  <c:v>-3</c:v>
                </c:pt>
                <c:pt idx="5">
                  <c:v>-9</c:v>
                </c:pt>
                <c:pt idx="6">
                  <c:v>-3.5</c:v>
                </c:pt>
                <c:pt idx="7">
                  <c:v>-5.5</c:v>
                </c:pt>
                <c:pt idx="8">
                  <c:v>-9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97754072"/>
        <c:axId val="497748976"/>
      </c:scatterChart>
      <c:valAx>
        <c:axId val="497754072"/>
        <c:scaling>
          <c:orientation val="minMax"/>
          <c:max val="80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nb-NO"/>
                  <a:t>Elevation angle (degrees)</a:t>
                </a:r>
              </a:p>
            </c:rich>
          </c:tx>
          <c:layout>
            <c:manualLayout>
              <c:xMode val="edge"/>
              <c:yMode val="edge"/>
              <c:x val="0.38722607351815702"/>
              <c:y val="0.96612903397871297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497748976"/>
        <c:crossesAt val="-20"/>
        <c:crossBetween val="midCat"/>
      </c:valAx>
      <c:valAx>
        <c:axId val="497748976"/>
        <c:scaling>
          <c:orientation val="minMax"/>
          <c:max val="10"/>
          <c:min val="-15"/>
        </c:scaling>
        <c:delete val="0"/>
        <c:axPos val="l"/>
        <c:majorGridlines/>
        <c:min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nb-NO"/>
                  <a:t>Gain (dBi)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497754072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7407446291435799"/>
          <c:y val="8.9473684210526302E-2"/>
          <c:w val="0.78703846035601199"/>
          <c:h val="0.75526315789473697"/>
        </c:manualLayout>
      </c:layout>
      <c:scatterChart>
        <c:scatterStyle val="smoothMarker"/>
        <c:varyColors val="0"/>
        <c:ser>
          <c:idx val="0"/>
          <c:order val="0"/>
          <c:tx>
            <c:v>17 dB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xVal>
            <c:numRef>
              <c:f>'Sheet1 (2)'!$B$7:$B$49</c:f>
              <c:numCache>
                <c:formatCode>General</c:formatCode>
                <c:ptCount val="43"/>
                <c:pt idx="0">
                  <c:v>-1.914200007699641</c:v>
                </c:pt>
                <c:pt idx="1">
                  <c:v>-1.714200007699642</c:v>
                </c:pt>
                <c:pt idx="2">
                  <c:v>-1.514200007699642</c:v>
                </c:pt>
                <c:pt idx="3">
                  <c:v>-1.3142000076996421</c:v>
                </c:pt>
                <c:pt idx="4">
                  <c:v>-1.1142000076996419</c:v>
                </c:pt>
                <c:pt idx="5">
                  <c:v>-0.91420000769964205</c:v>
                </c:pt>
                <c:pt idx="6">
                  <c:v>-0.71420000769964198</c:v>
                </c:pt>
                <c:pt idx="7">
                  <c:v>-0.51420000769964203</c:v>
                </c:pt>
                <c:pt idx="8">
                  <c:v>-0.31420000769964201</c:v>
                </c:pt>
                <c:pt idx="9">
                  <c:v>-0.114200007699642</c:v>
                </c:pt>
                <c:pt idx="10">
                  <c:v>8.5799992300358105E-2</c:v>
                </c:pt>
                <c:pt idx="11">
                  <c:v>0.28579999230035802</c:v>
                </c:pt>
                <c:pt idx="12">
                  <c:v>0.48579999230035797</c:v>
                </c:pt>
                <c:pt idx="13">
                  <c:v>0.68579999230035804</c:v>
                </c:pt>
                <c:pt idx="14">
                  <c:v>0.885799992300358</c:v>
                </c:pt>
                <c:pt idx="15">
                  <c:v>1.0857999923003581</c:v>
                </c:pt>
                <c:pt idx="16">
                  <c:v>1.285799992300358</c:v>
                </c:pt>
                <c:pt idx="17">
                  <c:v>1.4857999923003571</c:v>
                </c:pt>
                <c:pt idx="18">
                  <c:v>1.6857999923003579</c:v>
                </c:pt>
                <c:pt idx="19">
                  <c:v>1.8857999923003581</c:v>
                </c:pt>
                <c:pt idx="20">
                  <c:v>2.0857999923003581</c:v>
                </c:pt>
                <c:pt idx="21">
                  <c:v>2.2857999923003578</c:v>
                </c:pt>
                <c:pt idx="22">
                  <c:v>2.4857999923003602</c:v>
                </c:pt>
                <c:pt idx="23">
                  <c:v>2.6857999923003599</c:v>
                </c:pt>
                <c:pt idx="24">
                  <c:v>2.8857999923003601</c:v>
                </c:pt>
                <c:pt idx="25">
                  <c:v>3.0857999923003598</c:v>
                </c:pt>
                <c:pt idx="26">
                  <c:v>3.28579999230036</c:v>
                </c:pt>
                <c:pt idx="27">
                  <c:v>3.4857999923003602</c:v>
                </c:pt>
                <c:pt idx="28">
                  <c:v>3.6857999923003599</c:v>
                </c:pt>
                <c:pt idx="29">
                  <c:v>3.8857999923003601</c:v>
                </c:pt>
                <c:pt idx="30">
                  <c:v>4.0857999923003598</c:v>
                </c:pt>
                <c:pt idx="31">
                  <c:v>4.28579999230036</c:v>
                </c:pt>
                <c:pt idx="32">
                  <c:v>4.4857999923003602</c:v>
                </c:pt>
                <c:pt idx="33">
                  <c:v>4.6857999923003604</c:v>
                </c:pt>
                <c:pt idx="34">
                  <c:v>4.8857999923003597</c:v>
                </c:pt>
                <c:pt idx="35">
                  <c:v>5.0857999923003598</c:v>
                </c:pt>
                <c:pt idx="36">
                  <c:v>5.28579999230036</c:v>
                </c:pt>
                <c:pt idx="37">
                  <c:v>5.4857999923003602</c:v>
                </c:pt>
                <c:pt idx="38">
                  <c:v>5.6857999923003604</c:v>
                </c:pt>
                <c:pt idx="39">
                  <c:v>5.8857999923003659</c:v>
                </c:pt>
                <c:pt idx="40">
                  <c:v>6.0857999923003669</c:v>
                </c:pt>
                <c:pt idx="41">
                  <c:v>6.2857999923003671</c:v>
                </c:pt>
                <c:pt idx="42">
                  <c:v>6.4857999923003682</c:v>
                </c:pt>
              </c:numCache>
            </c:numRef>
          </c:xVal>
          <c:yVal>
            <c:numRef>
              <c:f>'Sheet1 (2)'!$G$7:$G$49</c:f>
              <c:numCache>
                <c:formatCode>General</c:formatCode>
                <c:ptCount val="43"/>
                <c:pt idx="0">
                  <c:v>0.99458066598358996</c:v>
                </c:pt>
                <c:pt idx="1">
                  <c:v>0.98810227487870705</c:v>
                </c:pt>
                <c:pt idx="2">
                  <c:v>0.97612015536531005</c:v>
                </c:pt>
                <c:pt idx="3">
                  <c:v>0.95589930338879003</c:v>
                </c:pt>
                <c:pt idx="4">
                  <c:v>0.924592287336927</c:v>
                </c:pt>
                <c:pt idx="5">
                  <c:v>0.87989101082349896</c:v>
                </c:pt>
                <c:pt idx="6">
                  <c:v>0.82073734665377096</c:v>
                </c:pt>
                <c:pt idx="7">
                  <c:v>0.74784746126453705</c:v>
                </c:pt>
                <c:pt idx="8">
                  <c:v>0.66384054957625005</c:v>
                </c:pt>
                <c:pt idx="9">
                  <c:v>0.572898310785806</c:v>
                </c:pt>
                <c:pt idx="10">
                  <c:v>0.480051539530014</c:v>
                </c:pt>
                <c:pt idx="11">
                  <c:v>0.390313334743565</c:v>
                </c:pt>
                <c:pt idx="12">
                  <c:v>0.30790493440670602</c:v>
                </c:pt>
                <c:pt idx="13">
                  <c:v>0.235753924704137</c:v>
                </c:pt>
                <c:pt idx="14">
                  <c:v>0.17533036054787199</c:v>
                </c:pt>
                <c:pt idx="15">
                  <c:v>0.126778498335198</c:v>
                </c:pt>
                <c:pt idx="16">
                  <c:v>8.9236829568510201E-2</c:v>
                </c:pt>
                <c:pt idx="17">
                  <c:v>6.1225415949815301E-2</c:v>
                </c:pt>
                <c:pt idx="18">
                  <c:v>4.1003972052649697E-2</c:v>
                </c:pt>
                <c:pt idx="19">
                  <c:v>2.6845181445936301E-2</c:v>
                </c:pt>
                <c:pt idx="20">
                  <c:v>1.7206884113069299E-2</c:v>
                </c:pt>
                <c:pt idx="21">
                  <c:v>1.08139118729486E-2</c:v>
                </c:pt>
                <c:pt idx="22">
                  <c:v>6.6734449528571002E-3</c:v>
                </c:pt>
                <c:pt idx="23">
                  <c:v>4.04979747370675E-3</c:v>
                </c:pt>
                <c:pt idx="24">
                  <c:v>2.4201661710286501E-3</c:v>
                </c:pt>
                <c:pt idx="25">
                  <c:v>1.42619523695328E-3</c:v>
                </c:pt>
                <c:pt idx="26">
                  <c:v>8.2986329930523003E-4</c:v>
                </c:pt>
                <c:pt idx="27">
                  <c:v>4.7739417179044799E-4</c:v>
                </c:pt>
                <c:pt idx="28">
                  <c:v>2.7184190969009098E-4</c:v>
                </c:pt>
                <c:pt idx="29">
                  <c:v>1.53400380956366E-4</c:v>
                </c:pt>
                <c:pt idx="30">
                  <c:v>8.5878674314029399E-5</c:v>
                </c:pt>
                <c:pt idx="31">
                  <c:v>4.7747163850933603E-5</c:v>
                </c:pt>
                <c:pt idx="32">
                  <c:v>2.6390302875314899E-5</c:v>
                </c:pt>
                <c:pt idx="33">
                  <c:v>1.45138993144352E-5</c:v>
                </c:pt>
                <c:pt idx="34">
                  <c:v>7.9497405255105998E-6</c:v>
                </c:pt>
                <c:pt idx="35">
                  <c:v>4.3402580186940297E-6</c:v>
                </c:pt>
                <c:pt idx="36">
                  <c:v>2.36382694831069E-6</c:v>
                </c:pt>
                <c:pt idx="37">
                  <c:v>1.2852187147591301E-6</c:v>
                </c:pt>
                <c:pt idx="38">
                  <c:v>6.9807805818899598E-7</c:v>
                </c:pt>
                <c:pt idx="39">
                  <c:v>3.7903761147701698E-7</c:v>
                </c:pt>
                <c:pt idx="40">
                  <c:v>2.05863799592363E-7</c:v>
                </c:pt>
                <c:pt idx="41">
                  <c:v>1.11904607836302E-7</c:v>
                </c:pt>
                <c:pt idx="42">
                  <c:v>6.0914534004521095E-8</c:v>
                </c:pt>
              </c:numCache>
            </c:numRef>
          </c:yVal>
          <c:smooth val="1"/>
        </c:ser>
        <c:ser>
          <c:idx val="1"/>
          <c:order val="1"/>
          <c:tx>
            <c:v>10 dB</c:v>
          </c:tx>
          <c:xVal>
            <c:numRef>
              <c:f>'Sheet1 (2)'!$R$7:$R$107</c:f>
              <c:numCache>
                <c:formatCode>General</c:formatCode>
                <c:ptCount val="101"/>
                <c:pt idx="0">
                  <c:v>-1.5860731484177499</c:v>
                </c:pt>
                <c:pt idx="1">
                  <c:v>-1.38607314841775</c:v>
                </c:pt>
                <c:pt idx="2">
                  <c:v>-1.18607314841775</c:v>
                </c:pt>
                <c:pt idx="3">
                  <c:v>-0.98607314841774896</c:v>
                </c:pt>
                <c:pt idx="4">
                  <c:v>-0.786073148417749</c:v>
                </c:pt>
                <c:pt idx="5">
                  <c:v>-0.58607314841774905</c:v>
                </c:pt>
                <c:pt idx="6">
                  <c:v>-0.38607314841774898</c:v>
                </c:pt>
                <c:pt idx="7">
                  <c:v>-0.18607314841775</c:v>
                </c:pt>
                <c:pt idx="8">
                  <c:v>1.39268515822505E-2</c:v>
                </c:pt>
                <c:pt idx="9">
                  <c:v>0.213926851582251</c:v>
                </c:pt>
                <c:pt idx="10">
                  <c:v>0.41392685158225101</c:v>
                </c:pt>
                <c:pt idx="11">
                  <c:v>0.61392685158225002</c:v>
                </c:pt>
                <c:pt idx="12">
                  <c:v>0.81392685158224998</c:v>
                </c:pt>
                <c:pt idx="13">
                  <c:v>1.0139268515822499</c:v>
                </c:pt>
                <c:pt idx="14">
                  <c:v>1.2139268515822501</c:v>
                </c:pt>
                <c:pt idx="15">
                  <c:v>1.4139268515822501</c:v>
                </c:pt>
                <c:pt idx="16">
                  <c:v>1.61392685158225</c:v>
                </c:pt>
                <c:pt idx="17">
                  <c:v>1.81392685158225</c:v>
                </c:pt>
                <c:pt idx="18">
                  <c:v>2.013926851582251</c:v>
                </c:pt>
                <c:pt idx="19">
                  <c:v>2.2139268515822512</c:v>
                </c:pt>
                <c:pt idx="20">
                  <c:v>2.413926851582251</c:v>
                </c:pt>
                <c:pt idx="21">
                  <c:v>2.6139268515822511</c:v>
                </c:pt>
                <c:pt idx="22">
                  <c:v>2.8139268515822509</c:v>
                </c:pt>
                <c:pt idx="23">
                  <c:v>3.013926851582251</c:v>
                </c:pt>
                <c:pt idx="24">
                  <c:v>3.2139268515822512</c:v>
                </c:pt>
                <c:pt idx="25">
                  <c:v>3.4139268515822518</c:v>
                </c:pt>
                <c:pt idx="26">
                  <c:v>3.613926851582252</c:v>
                </c:pt>
                <c:pt idx="27">
                  <c:v>3.8139268515822522</c:v>
                </c:pt>
                <c:pt idx="28">
                  <c:v>4.013926851582247</c:v>
                </c:pt>
                <c:pt idx="29">
                  <c:v>4.2139268515822472</c:v>
                </c:pt>
                <c:pt idx="30">
                  <c:v>4.4139268515822474</c:v>
                </c:pt>
                <c:pt idx="31">
                  <c:v>4.6139268515822449</c:v>
                </c:pt>
                <c:pt idx="32">
                  <c:v>4.813926851582246</c:v>
                </c:pt>
                <c:pt idx="33">
                  <c:v>5.013926851582247</c:v>
                </c:pt>
                <c:pt idx="34">
                  <c:v>5.2139268515822481</c:v>
                </c:pt>
                <c:pt idx="35">
                  <c:v>5.4139268515822483</c:v>
                </c:pt>
                <c:pt idx="36">
                  <c:v>5.6139268515822449</c:v>
                </c:pt>
                <c:pt idx="37">
                  <c:v>5.813926851582246</c:v>
                </c:pt>
                <c:pt idx="38">
                  <c:v>6.013926851582247</c:v>
                </c:pt>
                <c:pt idx="39">
                  <c:v>6.2139268515822481</c:v>
                </c:pt>
                <c:pt idx="40">
                  <c:v>6.4139268515822492</c:v>
                </c:pt>
                <c:pt idx="41">
                  <c:v>6.6139268515822458</c:v>
                </c:pt>
                <c:pt idx="42">
                  <c:v>6.8139268515822469</c:v>
                </c:pt>
                <c:pt idx="43">
                  <c:v>7.0139268515822479</c:v>
                </c:pt>
                <c:pt idx="44">
                  <c:v>7.213926851582249</c:v>
                </c:pt>
                <c:pt idx="45">
                  <c:v>7.4139268515822536</c:v>
                </c:pt>
                <c:pt idx="46">
                  <c:v>7.6139268515822467</c:v>
                </c:pt>
                <c:pt idx="47">
                  <c:v>7.8139268515822478</c:v>
                </c:pt>
                <c:pt idx="48">
                  <c:v>8.0139268515822568</c:v>
                </c:pt>
                <c:pt idx="49">
                  <c:v>8.2139268515822543</c:v>
                </c:pt>
                <c:pt idx="50">
                  <c:v>8.4139268515822607</c:v>
                </c:pt>
                <c:pt idx="51">
                  <c:v>8.6139268515822547</c:v>
                </c:pt>
                <c:pt idx="52">
                  <c:v>8.8139268515822593</c:v>
                </c:pt>
                <c:pt idx="53">
                  <c:v>9.0139268515822568</c:v>
                </c:pt>
                <c:pt idx="54">
                  <c:v>9.2139268515822508</c:v>
                </c:pt>
                <c:pt idx="55">
                  <c:v>9.4139268515822501</c:v>
                </c:pt>
                <c:pt idx="56">
                  <c:v>9.6139268515822494</c:v>
                </c:pt>
                <c:pt idx="57">
                  <c:v>9.8139268515822504</c:v>
                </c:pt>
                <c:pt idx="58">
                  <c:v>10.01392685158225</c:v>
                </c:pt>
                <c:pt idx="59">
                  <c:v>10.213926851582251</c:v>
                </c:pt>
                <c:pt idx="60">
                  <c:v>10.41392685158225</c:v>
                </c:pt>
                <c:pt idx="61">
                  <c:v>10.613926851582249</c:v>
                </c:pt>
                <c:pt idx="62">
                  <c:v>10.81392685158225</c:v>
                </c:pt>
                <c:pt idx="63">
                  <c:v>11.01392685158225</c:v>
                </c:pt>
                <c:pt idx="64">
                  <c:v>11.213926851582251</c:v>
                </c:pt>
                <c:pt idx="65">
                  <c:v>11.41392685158225</c:v>
                </c:pt>
                <c:pt idx="66">
                  <c:v>11.61392685158224</c:v>
                </c:pt>
                <c:pt idx="67">
                  <c:v>11.81392685158225</c:v>
                </c:pt>
                <c:pt idx="68">
                  <c:v>12.013926851582241</c:v>
                </c:pt>
                <c:pt idx="69">
                  <c:v>12.21392685158224</c:v>
                </c:pt>
                <c:pt idx="70">
                  <c:v>12.413926851582239</c:v>
                </c:pt>
                <c:pt idx="71">
                  <c:v>12.61392685158224</c:v>
                </c:pt>
                <c:pt idx="72">
                  <c:v>12.81392685158224</c:v>
                </c:pt>
                <c:pt idx="73">
                  <c:v>13.013926851582241</c:v>
                </c:pt>
                <c:pt idx="74">
                  <c:v>13.21392685158224</c:v>
                </c:pt>
                <c:pt idx="75">
                  <c:v>13.413926851582239</c:v>
                </c:pt>
                <c:pt idx="76">
                  <c:v>13.61392685158224</c:v>
                </c:pt>
                <c:pt idx="77">
                  <c:v>13.81392685158224</c:v>
                </c:pt>
                <c:pt idx="78">
                  <c:v>14.013926851582241</c:v>
                </c:pt>
                <c:pt idx="79">
                  <c:v>14.213926851582229</c:v>
                </c:pt>
                <c:pt idx="80">
                  <c:v>14.413926851582231</c:v>
                </c:pt>
                <c:pt idx="81">
                  <c:v>14.61392685158223</c:v>
                </c:pt>
                <c:pt idx="82">
                  <c:v>14.813926851582231</c:v>
                </c:pt>
                <c:pt idx="83">
                  <c:v>15.01392685158223</c:v>
                </c:pt>
                <c:pt idx="84">
                  <c:v>15.213926851582229</c:v>
                </c:pt>
                <c:pt idx="85">
                  <c:v>15.413926851582231</c:v>
                </c:pt>
                <c:pt idx="86">
                  <c:v>15.61392685158223</c:v>
                </c:pt>
                <c:pt idx="87">
                  <c:v>15.813926851582231</c:v>
                </c:pt>
                <c:pt idx="88">
                  <c:v>16.01392685158223</c:v>
                </c:pt>
                <c:pt idx="89">
                  <c:v>16.213926851582229</c:v>
                </c:pt>
                <c:pt idx="90">
                  <c:v>16.413926851582222</c:v>
                </c:pt>
                <c:pt idx="91">
                  <c:v>16.613926851582221</c:v>
                </c:pt>
                <c:pt idx="92">
                  <c:v>16.81392685158222</c:v>
                </c:pt>
                <c:pt idx="93">
                  <c:v>17.01392685158222</c:v>
                </c:pt>
                <c:pt idx="94">
                  <c:v>17.213926851582219</c:v>
                </c:pt>
                <c:pt idx="95">
                  <c:v>17.413926851582222</c:v>
                </c:pt>
                <c:pt idx="96">
                  <c:v>17.613926851582221</c:v>
                </c:pt>
                <c:pt idx="97">
                  <c:v>17.81392685158222</c:v>
                </c:pt>
                <c:pt idx="98">
                  <c:v>18.01392685158222</c:v>
                </c:pt>
                <c:pt idx="99">
                  <c:v>18.213926851582219</c:v>
                </c:pt>
                <c:pt idx="100">
                  <c:v>18.413926851582211</c:v>
                </c:pt>
              </c:numCache>
            </c:numRef>
          </c:xVal>
          <c:yVal>
            <c:numRef>
              <c:f>'Sheet1 (2)'!$W$7:$W$107</c:f>
              <c:numCache>
                <c:formatCode>General</c:formatCode>
                <c:ptCount val="101"/>
                <c:pt idx="0">
                  <c:v>0.85494319991927104</c:v>
                </c:pt>
                <c:pt idx="1">
                  <c:v>0.82342503018193802</c:v>
                </c:pt>
                <c:pt idx="2">
                  <c:v>0.78873147390633802</c:v>
                </c:pt>
                <c:pt idx="3">
                  <c:v>0.751240363129832</c:v>
                </c:pt>
                <c:pt idx="4">
                  <c:v>0.71142204087536998</c:v>
                </c:pt>
                <c:pt idx="5">
                  <c:v>0.66981451923644897</c:v>
                </c:pt>
                <c:pt idx="6">
                  <c:v>0.62699608479661595</c:v>
                </c:pt>
                <c:pt idx="7">
                  <c:v>0.58355772773614101</c:v>
                </c:pt>
                <c:pt idx="8">
                  <c:v>0.54007746522038103</c:v>
                </c:pt>
                <c:pt idx="9">
                  <c:v>0.497098155245698</c:v>
                </c:pt>
                <c:pt idx="10">
                  <c:v>0.45510984405758698</c:v>
                </c:pt>
                <c:pt idx="11">
                  <c:v>0.414537138908596</c:v>
                </c:pt>
                <c:pt idx="12">
                  <c:v>0.37573160960811702</c:v>
                </c:pt>
                <c:pt idx="13">
                  <c:v>0.33896883555483198</c:v>
                </c:pt>
                <c:pt idx="14">
                  <c:v>0.30444944629445803</c:v>
                </c:pt>
                <c:pt idx="15">
                  <c:v>0.27230335157921198</c:v>
                </c:pt>
                <c:pt idx="16">
                  <c:v>0.24259630713070801</c:v>
                </c:pt>
                <c:pt idx="17">
                  <c:v>0.21533799326386499</c:v>
                </c:pt>
                <c:pt idx="18">
                  <c:v>0.190490871144017</c:v>
                </c:pt>
                <c:pt idx="19">
                  <c:v>0.16797920271615499</c:v>
                </c:pt>
                <c:pt idx="20">
                  <c:v>0.147697755604842</c:v>
                </c:pt>
                <c:pt idx="21">
                  <c:v>0.12951984834118699</c:v>
                </c:pt>
                <c:pt idx="22">
                  <c:v>0.113304513607837</c:v>
                </c:pt>
                <c:pt idx="23">
                  <c:v>9.8902661547341203E-2</c:v>
                </c:pt>
                <c:pt idx="24">
                  <c:v>8.61622088079608E-2</c:v>
                </c:pt>
                <c:pt idx="25">
                  <c:v>7.4932201788305702E-2</c:v>
                </c:pt>
                <c:pt idx="26">
                  <c:v>6.5066006143657901E-2</c:v>
                </c:pt>
                <c:pt idx="27">
                  <c:v>5.6423661716963898E-2</c:v>
                </c:pt>
                <c:pt idx="28">
                  <c:v>4.88735157830631E-2</c:v>
                </c:pt>
                <c:pt idx="29">
                  <c:v>4.2293250992818401E-2</c:v>
                </c:pt>
                <c:pt idx="30">
                  <c:v>3.6570420567482602E-2</c:v>
                </c:pt>
                <c:pt idx="31">
                  <c:v>3.16025946092508E-2</c:v>
                </c:pt>
                <c:pt idx="32">
                  <c:v>2.72972098804538E-2</c:v>
                </c:pt>
                <c:pt idx="33">
                  <c:v>2.35712026149715E-2</c:v>
                </c:pt>
                <c:pt idx="34">
                  <c:v>2.0350490991431599E-2</c:v>
                </c:pt>
                <c:pt idx="35">
                  <c:v>1.75693615874036E-2</c:v>
                </c:pt>
                <c:pt idx="36">
                  <c:v>1.5169802923845699E-2</c:v>
                </c:pt>
                <c:pt idx="37">
                  <c:v>1.31008193515018E-2</c:v>
                </c:pt>
                <c:pt idx="38">
                  <c:v>1.1317750113624601E-2</c:v>
                </c:pt>
                <c:pt idx="39">
                  <c:v>9.7816114169100594E-3</c:v>
                </c:pt>
                <c:pt idx="40">
                  <c:v>8.4584736572023301E-3</c:v>
                </c:pt>
                <c:pt idx="41">
                  <c:v>7.3188814395235002E-3</c:v>
                </c:pt>
                <c:pt idx="42">
                  <c:v>6.3373205463889398E-3</c:v>
                </c:pt>
                <c:pt idx="43">
                  <c:v>5.4917333846709803E-3</c:v>
                </c:pt>
                <c:pt idx="44">
                  <c:v>4.7630825280296704E-3</c:v>
                </c:pt>
                <c:pt idx="45">
                  <c:v>4.1349606314071601E-3</c:v>
                </c:pt>
                <c:pt idx="46">
                  <c:v>3.5932441055647698E-3</c:v>
                </c:pt>
                <c:pt idx="47">
                  <c:v>3.1257874000765202E-3</c:v>
                </c:pt>
                <c:pt idx="48">
                  <c:v>2.7221544667712602E-3</c:v>
                </c:pt>
                <c:pt idx="49">
                  <c:v>2.37338389230759E-3</c:v>
                </c:pt>
                <c:pt idx="50">
                  <c:v>2.0717842424652099E-3</c:v>
                </c:pt>
                <c:pt idx="51">
                  <c:v>1.8107563079009499E-3</c:v>
                </c:pt>
                <c:pt idx="52">
                  <c:v>1.5846391478398099E-3</c:v>
                </c:pt>
                <c:pt idx="53">
                  <c:v>1.38857706900794E-3</c:v>
                </c:pt>
                <c:pt idx="54">
                  <c:v>1.2184049334057799E-3</c:v>
                </c:pt>
                <c:pt idx="55">
                  <c:v>1.07054944686761E-3</c:v>
                </c:pt>
                <c:pt idx="56">
                  <c:v>9.4194433158785104E-4</c:v>
                </c:pt>
                <c:pt idx="57">
                  <c:v>8.2995752383264499E-4</c:v>
                </c:pt>
                <c:pt idx="58">
                  <c:v>7.3232875929258505E-4</c:v>
                </c:pt>
                <c:pt idx="59">
                  <c:v>6.4711611103132497E-4</c:v>
                </c:pt>
                <c:pt idx="60">
                  <c:v>5.7265022811210696E-4</c:v>
                </c:pt>
                <c:pt idx="61">
                  <c:v>5.0749518698424802E-4</c:v>
                </c:pt>
                <c:pt idx="62">
                  <c:v>4.5041501336016802E-4</c:v>
                </c:pt>
                <c:pt idx="63">
                  <c:v>4.0034506080808299E-4</c:v>
                </c:pt>
                <c:pt idx="64">
                  <c:v>3.5636754499672999E-4</c:v>
                </c:pt>
                <c:pt idx="65">
                  <c:v>3.1769063087591398E-4</c:v>
                </c:pt>
                <c:pt idx="66">
                  <c:v>2.8363055559750002E-4</c:v>
                </c:pt>
                <c:pt idx="67">
                  <c:v>2.5359634401623399E-4</c:v>
                </c:pt>
                <c:pt idx="68">
                  <c:v>2.27076737555365E-4</c:v>
                </c:pt>
                <c:pt idx="69">
                  <c:v>2.03629012272273E-4</c:v>
                </c:pt>
                <c:pt idx="70">
                  <c:v>1.8286940928281399E-4</c:v>
                </c:pt>
                <c:pt idx="71">
                  <c:v>1.64464941259455E-4</c:v>
                </c:pt>
                <c:pt idx="72">
                  <c:v>1.4812637346554099E-4</c:v>
                </c:pt>
                <c:pt idx="73">
                  <c:v>1.3360220748811699E-4</c:v>
                </c:pt>
                <c:pt idx="74">
                  <c:v>1.20673521187161E-4</c:v>
                </c:pt>
                <c:pt idx="75">
                  <c:v>1.09149540031104E-4</c:v>
                </c:pt>
                <c:pt idx="76">
                  <c:v>9.8863833430257796E-5</c:v>
                </c:pt>
                <c:pt idx="77">
                  <c:v>8.9671045407186694E-5</c:v>
                </c:pt>
                <c:pt idx="78">
                  <c:v>8.1444082320600506E-5</c:v>
                </c:pt>
                <c:pt idx="79">
                  <c:v>7.4071691768376105E-5</c:v>
                </c:pt>
                <c:pt idx="80">
                  <c:v>6.7456376485278201E-5</c:v>
                </c:pt>
                <c:pt idx="81">
                  <c:v>6.1512595312871498E-5</c:v>
                </c:pt>
                <c:pt idx="82">
                  <c:v>5.6165210346099502E-5</c:v>
                </c:pt>
                <c:pt idx="83">
                  <c:v>5.13481453344786E-5</c:v>
                </c:pt>
                <c:pt idx="84">
                  <c:v>4.70032255149401E-5</c:v>
                </c:pt>
                <c:pt idx="85">
                  <c:v>4.3079173379371297E-5</c:v>
                </c:pt>
                <c:pt idx="86">
                  <c:v>3.9530738578368897E-5</c:v>
                </c:pt>
                <c:pt idx="87">
                  <c:v>3.6317943299074802E-5</c:v>
                </c:pt>
                <c:pt idx="88">
                  <c:v>3.3405427148321098E-5</c:v>
                </c:pt>
                <c:pt idx="89">
                  <c:v>3.07618778406354E-5</c:v>
                </c:pt>
                <c:pt idx="90">
                  <c:v>2.8359535958703299E-5</c:v>
                </c:pt>
                <c:pt idx="91">
                  <c:v>2.61737637069634E-5</c:v>
                </c:pt>
                <c:pt idx="92">
                  <c:v>2.41826690022679E-5</c:v>
                </c:pt>
                <c:pt idx="93">
                  <c:v>2.2366777466709998E-5</c:v>
                </c:pt>
                <c:pt idx="94">
                  <c:v>2.0708745921234999E-5</c:v>
                </c:pt>
                <c:pt idx="95">
                  <c:v>1.9193111866893201E-5</c:v>
                </c:pt>
                <c:pt idx="96">
                  <c:v>1.78060742130547E-5</c:v>
                </c:pt>
                <c:pt idx="97">
                  <c:v>1.6535301146466701E-5</c:v>
                </c:pt>
                <c:pt idx="98">
                  <c:v>1.5369761618165E-5</c:v>
                </c:pt>
                <c:pt idx="99">
                  <c:v>1.4299577378778501E-5</c:v>
                </c:pt>
                <c:pt idx="100">
                  <c:v>1.33158929346072E-5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48811344"/>
        <c:axId val="248811736"/>
      </c:scatterChart>
      <c:valAx>
        <c:axId val="248811344"/>
        <c:scaling>
          <c:orientation val="minMax"/>
          <c:max val="14"/>
          <c:min val="-2"/>
        </c:scaling>
        <c:delete val="0"/>
        <c:axPos val="b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/>
              <a:lstStyle/>
              <a:p>
                <a:pPr>
                  <a:defRPr sz="1075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GB"/>
                  <a:t>Fading level (dB)</a:t>
                </a:r>
              </a:p>
            </c:rich>
          </c:tx>
          <c:layout>
            <c:manualLayout>
              <c:xMode val="edge"/>
              <c:yMode val="edge"/>
              <c:x val="0.45185266900439303"/>
              <c:y val="0.91578947368421104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248811736"/>
        <c:crossesAt val="1E-10"/>
        <c:crossBetween val="midCat"/>
        <c:majorUnit val="1"/>
        <c:minorUnit val="0.5"/>
      </c:valAx>
      <c:valAx>
        <c:axId val="248811736"/>
        <c:scaling>
          <c:logBase val="10"/>
          <c:orientation val="minMax"/>
          <c:min val="1E-4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/>
              <a:lstStyle/>
              <a:p>
                <a:pPr>
                  <a:defRPr sz="1075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GB"/>
                  <a:t>Probability of Fading &gt; X</a:t>
                </a:r>
              </a:p>
            </c:rich>
          </c:tx>
          <c:layout>
            <c:manualLayout>
              <c:xMode val="edge"/>
              <c:yMode val="edge"/>
              <c:x val="1.66666968075391E-2"/>
              <c:y val="0.21842105263157899"/>
            </c:manualLayout>
          </c:layout>
          <c:overlay val="0"/>
          <c:spPr>
            <a:noFill/>
            <a:ln w="25400">
              <a:noFill/>
            </a:ln>
          </c:spPr>
        </c:title>
        <c:numFmt formatCode="0.E+0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248811344"/>
        <c:crossesAt val="-10"/>
        <c:crossBetween val="midCat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69345190149103697"/>
          <c:y val="0.16608067412626101"/>
          <c:w val="0.23357265873680699"/>
          <c:h val="0.127487774554496"/>
        </c:manualLayout>
      </c:layout>
      <c:overlay val="1"/>
      <c:spPr>
        <a:solidFill>
          <a:schemeClr val="bg1"/>
        </a:solidFill>
      </c:sp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1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0.78473</cdr:x>
      <cdr:y>0.11202</cdr:y>
    </cdr:from>
    <cdr:to>
      <cdr:x>0.93736</cdr:x>
      <cdr:y>0.16338</cdr:y>
    </cdr:to>
    <cdr:sp macro="" textlink="">
      <cdr:nvSpPr>
        <cdr:cNvPr id="614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036267" y="405448"/>
          <a:ext cx="785030" cy="185918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  <a:ln xmlns:a="http://schemas.openxmlformats.org/drawingml/2006/main">
          <a:noFill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en-GB" sz="1075" b="0" i="0" u="none" strike="noStrike" baseline="0">
              <a:solidFill>
                <a:srgbClr val="000000"/>
              </a:solidFill>
              <a:latin typeface="Arial"/>
              <a:cs typeface="Arial"/>
            </a:rPr>
            <a:t>C/M</a:t>
          </a:r>
        </a:p>
      </cdr:txBody>
    </cdr:sp>
  </cdr:relSizeAnchor>
</c:userShape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2811</Words>
  <Characters>16026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Space Norway</Company>
  <LinksUpToDate>false</LinksUpToDate>
  <CharactersWithSpaces>18800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Seamus Doyle</cp:lastModifiedBy>
  <cp:revision>3</cp:revision>
  <cp:lastPrinted>2015-03-30T08:18:00Z</cp:lastPrinted>
  <dcterms:created xsi:type="dcterms:W3CDTF">2015-04-22T12:28:00Z</dcterms:created>
  <dcterms:modified xsi:type="dcterms:W3CDTF">2015-09-12T11:57:00Z</dcterms:modified>
</cp:coreProperties>
</file>